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1ECA1" w14:textId="77777777" w:rsidR="00900F8F" w:rsidRDefault="00900F8F" w:rsidP="00900F8F">
      <w:pPr>
        <w:jc w:val="center"/>
        <w:rPr>
          <w:rFonts w:ascii="Arial" w:hAnsi="Arial" w:cs="Arial"/>
          <w:b/>
        </w:rPr>
      </w:pPr>
      <w:r w:rsidRPr="00900F8F">
        <w:rPr>
          <w:rFonts w:ascii="Arial" w:hAnsi="Arial" w:cs="Arial"/>
          <w:b/>
        </w:rPr>
        <w:t>A RENSEIGNER ET A SIGNER PAR LE POSTULANT</w:t>
      </w:r>
    </w:p>
    <w:p w14:paraId="027FE4C9" w14:textId="77777777" w:rsidR="00900F8F" w:rsidRPr="00435AF2" w:rsidRDefault="00900F8F" w:rsidP="00900F8F">
      <w:pPr>
        <w:spacing w:after="120"/>
        <w:jc w:val="center"/>
        <w:rPr>
          <w:rFonts w:ascii="Arial" w:hAnsi="Arial" w:cs="Arial"/>
          <w:i/>
          <w:lang w:val="en-GB"/>
        </w:rPr>
      </w:pPr>
      <w:r w:rsidRPr="00435AF2">
        <w:rPr>
          <w:rFonts w:ascii="Arial" w:hAnsi="Arial" w:cs="Arial"/>
          <w:i/>
          <w:lang w:val="en-GB"/>
        </w:rPr>
        <w:t>TO BE COMPLETED AND SIGNED BY THE APPLICANT</w:t>
      </w:r>
    </w:p>
    <w:p w14:paraId="7F78B614"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t>INTRODUCTION</w:t>
      </w:r>
    </w:p>
    <w:p w14:paraId="54EE0CE9" w14:textId="620DD97C" w:rsidR="00396D39" w:rsidRPr="0033261D" w:rsidRDefault="00396D39" w:rsidP="00103839">
      <w:pPr>
        <w:pStyle w:val="CorpsdeListenumro1"/>
      </w:pPr>
      <w:r w:rsidRPr="0033261D">
        <w:t xml:space="preserve">Le </w:t>
      </w:r>
      <w:r w:rsidR="00900F8F">
        <w:t>demandeur</w:t>
      </w:r>
      <w:r w:rsidR="005A6A65" w:rsidRPr="0033261D">
        <w:t xml:space="preserve"> </w:t>
      </w:r>
      <w:r w:rsidRPr="0033261D">
        <w:t xml:space="preserve">doit avoir une connaissance suffisante de la configuration de l’aéronef par rapport au certificat de type, aux options, aux Service Bulletins, aux </w:t>
      </w:r>
      <w:proofErr w:type="spellStart"/>
      <w:r w:rsidRPr="0033261D">
        <w:t>CN</w:t>
      </w:r>
      <w:r w:rsidR="007547D4">
        <w:t>s</w:t>
      </w:r>
      <w:proofErr w:type="spellEnd"/>
      <w:r w:rsidRPr="0033261D">
        <w:t>, aux modifications, aux réparations, aux équipements opérationnels à la maintenance requise et effectuée.</w:t>
      </w:r>
    </w:p>
    <w:p w14:paraId="4B7229ED" w14:textId="77777777" w:rsidR="00396D39" w:rsidRPr="0033261D" w:rsidRDefault="00396D39" w:rsidP="00103839">
      <w:pPr>
        <w:pStyle w:val="CorpsdeListenumro1"/>
      </w:pPr>
      <w:r w:rsidRPr="0033261D">
        <w:t xml:space="preserve">Le programme d'entretien (PE) approuvé de l'aéronef est l'une des exigences de base pour assurer la navigabilité de l'aéronef. </w:t>
      </w:r>
    </w:p>
    <w:p w14:paraId="75BF366C" w14:textId="77777777" w:rsidR="001D7FB4" w:rsidRPr="0033261D" w:rsidRDefault="001D7FB4" w:rsidP="00103839">
      <w:pPr>
        <w:pStyle w:val="CorpsdeListenumro1"/>
      </w:pPr>
      <w:r w:rsidRPr="0033261D">
        <w:t>Le PE doit prendre en compte les besoins opérationnels, l’utilisation et l’environnement.</w:t>
      </w:r>
    </w:p>
    <w:p w14:paraId="4397B875" w14:textId="485D67C7" w:rsidR="001D7FB4" w:rsidRPr="00D76F1B" w:rsidRDefault="001D7FB4" w:rsidP="00103839">
      <w:pPr>
        <w:pStyle w:val="CorpsdeListenumro1"/>
        <w:rPr>
          <w:i/>
          <w:color w:val="595959"/>
          <w:sz w:val="18"/>
          <w:szCs w:val="18"/>
          <w:lang w:val="en-US"/>
        </w:rPr>
      </w:pPr>
      <w:r w:rsidRPr="00D76F1B">
        <w:rPr>
          <w:i/>
          <w:color w:val="595959"/>
          <w:sz w:val="18"/>
          <w:szCs w:val="18"/>
          <w:lang w:val="en-US"/>
        </w:rPr>
        <w:t xml:space="preserve">The </w:t>
      </w:r>
      <w:r w:rsidR="00900F8F" w:rsidRPr="00D76F1B">
        <w:rPr>
          <w:i/>
          <w:color w:val="595959"/>
          <w:sz w:val="18"/>
          <w:szCs w:val="18"/>
          <w:lang w:val="en-US"/>
        </w:rPr>
        <w:t>applicant</w:t>
      </w:r>
      <w:r w:rsidRPr="00D76F1B">
        <w:rPr>
          <w:i/>
          <w:color w:val="595959"/>
          <w:sz w:val="18"/>
          <w:szCs w:val="18"/>
          <w:lang w:val="en-US"/>
        </w:rPr>
        <w:t xml:space="preserve"> must have </w:t>
      </w:r>
      <w:r w:rsidR="007547D4" w:rsidRPr="00D76F1B">
        <w:rPr>
          <w:i/>
          <w:color w:val="595959"/>
          <w:sz w:val="18"/>
          <w:szCs w:val="18"/>
          <w:lang w:val="en-US"/>
        </w:rPr>
        <w:t>sufficient</w:t>
      </w:r>
      <w:r w:rsidRPr="00D76F1B">
        <w:rPr>
          <w:i/>
          <w:color w:val="595959"/>
          <w:sz w:val="18"/>
          <w:szCs w:val="18"/>
          <w:lang w:val="en-US"/>
        </w:rPr>
        <w:t xml:space="preserve"> knowledge of the configuration of the aircraft in comparison with the type certificate, the options, the Service Bulletins, the ADs, the changes, the repairs, the operational equipment and the required and performed maintenance.</w:t>
      </w:r>
    </w:p>
    <w:p w14:paraId="2E8C37A6" w14:textId="77777777" w:rsidR="001D7FB4" w:rsidRPr="00D76F1B" w:rsidRDefault="001D7FB4" w:rsidP="00103839">
      <w:pPr>
        <w:pStyle w:val="CorpsdeListenumro1"/>
        <w:rPr>
          <w:i/>
          <w:color w:val="595959"/>
          <w:sz w:val="18"/>
          <w:szCs w:val="18"/>
          <w:lang w:val="en-US"/>
        </w:rPr>
      </w:pPr>
      <w:r w:rsidRPr="00D76F1B">
        <w:rPr>
          <w:i/>
          <w:color w:val="595959"/>
          <w:sz w:val="18"/>
          <w:szCs w:val="18"/>
          <w:lang w:val="en-US"/>
        </w:rPr>
        <w:t>The approved Aircraft Maintenance Program (AMP) is one of the basic requirements for its continuing airworthiness.</w:t>
      </w:r>
    </w:p>
    <w:p w14:paraId="543F984C" w14:textId="42630F31" w:rsidR="004A73B3" w:rsidRPr="00D76F1B" w:rsidRDefault="00A05D6E" w:rsidP="00103839">
      <w:pPr>
        <w:pStyle w:val="CorpsdeListenumro1"/>
        <w:rPr>
          <w:rFonts w:eastAsia="Arial"/>
          <w:i/>
          <w:color w:val="595959"/>
          <w:sz w:val="18"/>
          <w:szCs w:val="18"/>
          <w:lang w:val="en-US"/>
        </w:rPr>
      </w:pPr>
      <w:r w:rsidRPr="00D76F1B">
        <w:rPr>
          <w:rFonts w:eastAsia="Arial"/>
          <w:i/>
          <w:color w:val="595959"/>
          <w:spacing w:val="1"/>
          <w:sz w:val="18"/>
          <w:szCs w:val="18"/>
          <w:lang w:val="en-US"/>
        </w:rPr>
        <w:t>I</w:t>
      </w:r>
      <w:r w:rsidRPr="00D76F1B">
        <w:rPr>
          <w:rFonts w:eastAsia="Arial"/>
          <w:i/>
          <w:color w:val="595959"/>
          <w:sz w:val="18"/>
          <w:szCs w:val="18"/>
          <w:lang w:val="en-US"/>
        </w:rPr>
        <w:t xml:space="preserve">t </w:t>
      </w:r>
      <w:r w:rsidRPr="00D76F1B">
        <w:rPr>
          <w:rFonts w:eastAsia="Arial"/>
          <w:i/>
          <w:color w:val="595959"/>
          <w:spacing w:val="1"/>
          <w:sz w:val="18"/>
          <w:szCs w:val="18"/>
          <w:lang w:val="en-US"/>
        </w:rPr>
        <w:t>s</w:t>
      </w:r>
      <w:r w:rsidRPr="00D76F1B">
        <w:rPr>
          <w:rFonts w:eastAsia="Arial"/>
          <w:i/>
          <w:color w:val="595959"/>
          <w:sz w:val="18"/>
          <w:szCs w:val="18"/>
          <w:lang w:val="en-US"/>
        </w:rPr>
        <w:t>h</w:t>
      </w:r>
      <w:r w:rsidRPr="00D76F1B">
        <w:rPr>
          <w:rFonts w:eastAsia="Arial"/>
          <w:i/>
          <w:color w:val="595959"/>
          <w:spacing w:val="1"/>
          <w:sz w:val="18"/>
          <w:szCs w:val="18"/>
          <w:lang w:val="en-US"/>
        </w:rPr>
        <w:t>ou</w:t>
      </w:r>
      <w:r w:rsidRPr="00D76F1B">
        <w:rPr>
          <w:rFonts w:eastAsia="Arial"/>
          <w:i/>
          <w:color w:val="595959"/>
          <w:spacing w:val="-1"/>
          <w:sz w:val="18"/>
          <w:szCs w:val="18"/>
          <w:lang w:val="en-US"/>
        </w:rPr>
        <w:t>l</w:t>
      </w:r>
      <w:r w:rsidRPr="00D76F1B">
        <w:rPr>
          <w:rFonts w:eastAsia="Arial"/>
          <w:i/>
          <w:color w:val="595959"/>
          <w:sz w:val="18"/>
          <w:szCs w:val="18"/>
          <w:lang w:val="en-US"/>
        </w:rPr>
        <w:t>d</w:t>
      </w:r>
      <w:r w:rsidRPr="00D76F1B">
        <w:rPr>
          <w:rFonts w:eastAsia="Arial"/>
          <w:i/>
          <w:color w:val="595959"/>
          <w:spacing w:val="-3"/>
          <w:sz w:val="18"/>
          <w:szCs w:val="18"/>
          <w:lang w:val="en-US"/>
        </w:rPr>
        <w:t xml:space="preserve"> </w:t>
      </w:r>
      <w:r w:rsidRPr="00D76F1B">
        <w:rPr>
          <w:rFonts w:eastAsia="Arial"/>
          <w:i/>
          <w:color w:val="595959"/>
          <w:sz w:val="18"/>
          <w:szCs w:val="18"/>
          <w:lang w:val="en-US"/>
        </w:rPr>
        <w:t>be enhanced</w:t>
      </w:r>
      <w:r w:rsidRPr="00D76F1B">
        <w:rPr>
          <w:rFonts w:eastAsia="Arial"/>
          <w:i/>
          <w:color w:val="595959"/>
          <w:spacing w:val="-8"/>
          <w:sz w:val="18"/>
          <w:szCs w:val="18"/>
          <w:lang w:val="en-US"/>
        </w:rPr>
        <w:t xml:space="preserve"> </w:t>
      </w:r>
      <w:r w:rsidRPr="00D76F1B">
        <w:rPr>
          <w:rFonts w:eastAsia="Arial"/>
          <w:i/>
          <w:color w:val="595959"/>
          <w:sz w:val="18"/>
          <w:szCs w:val="18"/>
          <w:lang w:val="en-US"/>
        </w:rPr>
        <w:t>as</w:t>
      </w:r>
      <w:r w:rsidRPr="00D76F1B">
        <w:rPr>
          <w:rFonts w:eastAsia="Arial"/>
          <w:i/>
          <w:color w:val="595959"/>
          <w:spacing w:val="-1"/>
          <w:sz w:val="18"/>
          <w:szCs w:val="18"/>
          <w:lang w:val="en-US"/>
        </w:rPr>
        <w:t xml:space="preserve"> </w:t>
      </w:r>
      <w:r w:rsidRPr="00D76F1B">
        <w:rPr>
          <w:rFonts w:eastAsia="Arial"/>
          <w:i/>
          <w:color w:val="595959"/>
          <w:sz w:val="18"/>
          <w:szCs w:val="18"/>
          <w:lang w:val="en-US"/>
        </w:rPr>
        <w:t>necessary</w:t>
      </w:r>
      <w:r w:rsidRPr="00D76F1B">
        <w:rPr>
          <w:rFonts w:eastAsia="Arial"/>
          <w:i/>
          <w:color w:val="595959"/>
          <w:spacing w:val="-9"/>
          <w:sz w:val="18"/>
          <w:szCs w:val="18"/>
          <w:lang w:val="en-US"/>
        </w:rPr>
        <w:t xml:space="preserve"> </w:t>
      </w:r>
      <w:r w:rsidRPr="00D76F1B">
        <w:rPr>
          <w:rFonts w:eastAsia="Arial"/>
          <w:i/>
          <w:color w:val="595959"/>
          <w:sz w:val="18"/>
          <w:szCs w:val="18"/>
          <w:lang w:val="en-US"/>
        </w:rPr>
        <w:t>to</w:t>
      </w:r>
      <w:r w:rsidRPr="00D76F1B">
        <w:rPr>
          <w:rFonts w:eastAsia="Arial"/>
          <w:i/>
          <w:color w:val="595959"/>
          <w:spacing w:val="-2"/>
          <w:sz w:val="18"/>
          <w:szCs w:val="18"/>
          <w:lang w:val="en-US"/>
        </w:rPr>
        <w:t xml:space="preserve"> </w:t>
      </w:r>
      <w:r w:rsidRPr="00D76F1B">
        <w:rPr>
          <w:rFonts w:eastAsia="Arial"/>
          <w:i/>
          <w:color w:val="595959"/>
          <w:spacing w:val="1"/>
          <w:sz w:val="18"/>
          <w:szCs w:val="18"/>
          <w:lang w:val="en-US"/>
        </w:rPr>
        <w:t>s</w:t>
      </w:r>
      <w:r w:rsidRPr="00D76F1B">
        <w:rPr>
          <w:rFonts w:eastAsia="Arial"/>
          <w:i/>
          <w:color w:val="595959"/>
          <w:sz w:val="18"/>
          <w:szCs w:val="18"/>
          <w:lang w:val="en-US"/>
        </w:rPr>
        <w:t>uit</w:t>
      </w:r>
      <w:r w:rsidRPr="00D76F1B">
        <w:rPr>
          <w:rFonts w:eastAsia="Arial"/>
          <w:i/>
          <w:color w:val="595959"/>
          <w:spacing w:val="-3"/>
          <w:sz w:val="18"/>
          <w:szCs w:val="18"/>
          <w:lang w:val="en-US"/>
        </w:rPr>
        <w:t xml:space="preserve"> </w:t>
      </w:r>
      <w:r w:rsidRPr="00D76F1B">
        <w:rPr>
          <w:rFonts w:eastAsia="Arial"/>
          <w:i/>
          <w:color w:val="595959"/>
          <w:sz w:val="18"/>
          <w:szCs w:val="18"/>
          <w:lang w:val="en-US"/>
        </w:rPr>
        <w:t>the</w:t>
      </w:r>
      <w:r w:rsidRPr="00D76F1B">
        <w:rPr>
          <w:rFonts w:eastAsia="Arial"/>
          <w:i/>
          <w:color w:val="595959"/>
          <w:spacing w:val="-2"/>
          <w:sz w:val="18"/>
          <w:szCs w:val="18"/>
          <w:lang w:val="en-US"/>
        </w:rPr>
        <w:t xml:space="preserve"> </w:t>
      </w:r>
      <w:r w:rsidRPr="00D76F1B">
        <w:rPr>
          <w:rFonts w:eastAsia="Arial"/>
          <w:i/>
          <w:color w:val="595959"/>
          <w:sz w:val="18"/>
          <w:szCs w:val="18"/>
          <w:lang w:val="en-US"/>
        </w:rPr>
        <w:t>aircraft's</w:t>
      </w:r>
      <w:r w:rsidRPr="00D76F1B">
        <w:rPr>
          <w:rFonts w:eastAsia="Arial"/>
          <w:i/>
          <w:color w:val="595959"/>
          <w:spacing w:val="-7"/>
          <w:sz w:val="18"/>
          <w:szCs w:val="18"/>
          <w:lang w:val="en-US"/>
        </w:rPr>
        <w:t xml:space="preserve"> </w:t>
      </w:r>
      <w:r w:rsidR="007547D4" w:rsidRPr="00D76F1B">
        <w:rPr>
          <w:rFonts w:eastAsia="Arial"/>
          <w:i/>
          <w:color w:val="595959"/>
          <w:sz w:val="18"/>
          <w:szCs w:val="18"/>
          <w:lang w:val="en-US"/>
        </w:rPr>
        <w:t>needs,</w:t>
      </w:r>
      <w:r w:rsidRPr="00D76F1B">
        <w:rPr>
          <w:rFonts w:eastAsia="Arial"/>
          <w:i/>
          <w:color w:val="595959"/>
          <w:spacing w:val="-5"/>
          <w:sz w:val="18"/>
          <w:szCs w:val="18"/>
          <w:lang w:val="en-US"/>
        </w:rPr>
        <w:t xml:space="preserve"> </w:t>
      </w:r>
      <w:r w:rsidR="00AE0AC8">
        <w:rPr>
          <w:rFonts w:eastAsia="Arial"/>
          <w:i/>
          <w:color w:val="595959"/>
          <w:spacing w:val="-5"/>
          <w:sz w:val="18"/>
          <w:szCs w:val="18"/>
          <w:lang w:val="en-US"/>
        </w:rPr>
        <w:t xml:space="preserve">type of </w:t>
      </w:r>
      <w:r w:rsidRPr="00D76F1B">
        <w:rPr>
          <w:rFonts w:eastAsia="Arial"/>
          <w:i/>
          <w:color w:val="595959"/>
          <w:sz w:val="18"/>
          <w:szCs w:val="18"/>
          <w:lang w:val="en-US"/>
        </w:rPr>
        <w:t>operati</w:t>
      </w:r>
      <w:r w:rsidRPr="00D76F1B">
        <w:rPr>
          <w:rFonts w:eastAsia="Arial"/>
          <w:i/>
          <w:color w:val="595959"/>
          <w:spacing w:val="3"/>
          <w:sz w:val="18"/>
          <w:szCs w:val="18"/>
          <w:lang w:val="en-US"/>
        </w:rPr>
        <w:t>o</w:t>
      </w:r>
      <w:r w:rsidRPr="00D76F1B">
        <w:rPr>
          <w:rFonts w:eastAsia="Arial"/>
          <w:i/>
          <w:color w:val="595959"/>
          <w:sz w:val="18"/>
          <w:szCs w:val="18"/>
          <w:lang w:val="en-US"/>
        </w:rPr>
        <w:t>nal,</w:t>
      </w:r>
      <w:r w:rsidRPr="00D76F1B">
        <w:rPr>
          <w:rFonts w:eastAsia="Arial"/>
          <w:i/>
          <w:color w:val="595959"/>
          <w:spacing w:val="-10"/>
          <w:sz w:val="18"/>
          <w:szCs w:val="18"/>
          <w:lang w:val="en-US"/>
        </w:rPr>
        <w:t xml:space="preserve"> </w:t>
      </w:r>
      <w:r w:rsidRPr="00D76F1B">
        <w:rPr>
          <w:rFonts w:eastAsia="Arial"/>
          <w:i/>
          <w:color w:val="595959"/>
          <w:sz w:val="18"/>
          <w:szCs w:val="18"/>
          <w:lang w:val="en-US"/>
        </w:rPr>
        <w:t>u</w:t>
      </w:r>
      <w:r w:rsidR="00AE0AC8">
        <w:rPr>
          <w:rFonts w:eastAsia="Arial"/>
          <w:i/>
          <w:color w:val="595959"/>
          <w:sz w:val="18"/>
          <w:szCs w:val="18"/>
          <w:lang w:val="en-US"/>
        </w:rPr>
        <w:t>sage</w:t>
      </w:r>
      <w:r w:rsidRPr="00D76F1B">
        <w:rPr>
          <w:rFonts w:eastAsia="Arial"/>
          <w:i/>
          <w:color w:val="595959"/>
          <w:spacing w:val="-8"/>
          <w:sz w:val="18"/>
          <w:szCs w:val="18"/>
          <w:lang w:val="en-US"/>
        </w:rPr>
        <w:t xml:space="preserve"> </w:t>
      </w:r>
      <w:r w:rsidR="00AE0AC8">
        <w:rPr>
          <w:rFonts w:eastAsia="Arial"/>
          <w:i/>
          <w:color w:val="595959"/>
          <w:sz w:val="18"/>
          <w:szCs w:val="18"/>
          <w:lang w:val="en-US"/>
        </w:rPr>
        <w:t>and</w:t>
      </w:r>
      <w:r w:rsidRPr="00D76F1B">
        <w:rPr>
          <w:rFonts w:eastAsia="Arial"/>
          <w:i/>
          <w:color w:val="595959"/>
          <w:spacing w:val="-1"/>
          <w:sz w:val="18"/>
          <w:szCs w:val="18"/>
          <w:lang w:val="en-US"/>
        </w:rPr>
        <w:t xml:space="preserve"> </w:t>
      </w:r>
      <w:r w:rsidRPr="00D76F1B">
        <w:rPr>
          <w:rFonts w:eastAsia="Arial"/>
          <w:i/>
          <w:color w:val="595959"/>
          <w:sz w:val="18"/>
          <w:szCs w:val="18"/>
          <w:lang w:val="en-US"/>
        </w:rPr>
        <w:t>environme</w:t>
      </w:r>
      <w:r w:rsidR="00AE0AC8">
        <w:rPr>
          <w:rFonts w:eastAsia="Arial"/>
          <w:i/>
          <w:color w:val="595959"/>
          <w:sz w:val="18"/>
          <w:szCs w:val="18"/>
          <w:lang w:val="en-US"/>
        </w:rPr>
        <w:t>nt.</w:t>
      </w:r>
    </w:p>
    <w:p w14:paraId="26C26FE8" w14:textId="77777777" w:rsidR="00A05D6E" w:rsidRDefault="00A05D6E" w:rsidP="00103839">
      <w:pPr>
        <w:pStyle w:val="CorpsdeListenumro1"/>
        <w:rPr>
          <w:lang w:val="en-US"/>
        </w:rPr>
      </w:pPr>
    </w:p>
    <w:p w14:paraId="0C4BD806" w14:textId="53AAAA65" w:rsidR="00D6623D" w:rsidRPr="00A36D58" w:rsidRDefault="00D6623D" w:rsidP="00D6623D">
      <w:pPr>
        <w:pStyle w:val="CorpsdeListenumro1"/>
      </w:pPr>
      <w:r w:rsidRPr="00A36D58">
        <w:t xml:space="preserve">Pour les aéronefs autres que motorisés complexes </w:t>
      </w:r>
      <w:r w:rsidR="007547D4" w:rsidRPr="007547D4">
        <w:t>il est possible d’adapter le modèle de « programme d’entretien d’aéronef EASA autre que motorisé complexe (non-CMPA) et redevable de la Partie-M » disponible dans la rubrique « documents pratiques » du site internet d’OSAC</w:t>
      </w:r>
      <w:r w:rsidRPr="00A36D58">
        <w:t>. Il est possible d’utiliser ce modèle uniquement pour les aéronefs autres que motorisés complexes (non-CMPA).</w:t>
      </w:r>
    </w:p>
    <w:p w14:paraId="54AB0F42" w14:textId="59276514" w:rsidR="00D6623D" w:rsidRPr="00D6623D" w:rsidRDefault="00D6623D" w:rsidP="00D6623D">
      <w:pPr>
        <w:pStyle w:val="CorpsdeListenumro1"/>
        <w:rPr>
          <w:i/>
          <w:color w:val="595959"/>
          <w:sz w:val="18"/>
          <w:szCs w:val="18"/>
          <w:lang w:val="en-US"/>
        </w:rPr>
      </w:pPr>
      <w:r w:rsidRPr="00663818">
        <w:rPr>
          <w:i/>
          <w:color w:val="595959"/>
          <w:sz w:val="18"/>
          <w:szCs w:val="18"/>
          <w:lang w:val="en-US"/>
        </w:rPr>
        <w:t>For other than Complex Motor-Powered Aircraft</w:t>
      </w:r>
      <w:r w:rsidR="007547D4" w:rsidRPr="007547D4">
        <w:rPr>
          <w:i/>
          <w:color w:val="595959"/>
          <w:sz w:val="18"/>
          <w:szCs w:val="18"/>
          <w:lang w:val="en-US"/>
        </w:rPr>
        <w:t>, it is possible to adapt the model of “EASA aircraft maintenance program other than complex motorized (non-CMPA) and liable for Part-M” available in the “practical documents” section of the OSAC website.</w:t>
      </w:r>
      <w:r w:rsidRPr="00663818">
        <w:rPr>
          <w:i/>
          <w:color w:val="595959"/>
          <w:sz w:val="18"/>
          <w:szCs w:val="18"/>
          <w:lang w:val="en-US"/>
        </w:rPr>
        <w:t xml:space="preserve"> That template can only be used for other than Complex Motor-Powered Aircraft.</w:t>
      </w:r>
    </w:p>
    <w:p w14:paraId="41752FD7" w14:textId="77777777" w:rsidR="00D6623D" w:rsidRPr="0033261D" w:rsidRDefault="00D6623D" w:rsidP="00103839">
      <w:pPr>
        <w:pStyle w:val="CorpsdeListenumro1"/>
        <w:rPr>
          <w:lang w:val="en-US"/>
        </w:rPr>
      </w:pPr>
    </w:p>
    <w:p w14:paraId="47B93547"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t>BUT</w:t>
      </w:r>
      <w:r w:rsidR="001D7FB4" w:rsidRPr="0033261D">
        <w:rPr>
          <w:rFonts w:ascii="Arial" w:hAnsi="Arial" w:cs="Arial"/>
          <w:b/>
        </w:rPr>
        <w:t xml:space="preserve"> / AIM</w:t>
      </w:r>
    </w:p>
    <w:p w14:paraId="273DCD65" w14:textId="77777777" w:rsidR="00396D39" w:rsidRPr="0033261D" w:rsidRDefault="00396D39" w:rsidP="00752A11">
      <w:pPr>
        <w:ind w:right="23"/>
        <w:jc w:val="both"/>
        <w:rPr>
          <w:rFonts w:ascii="Arial" w:hAnsi="Arial" w:cs="Arial"/>
          <w:sz w:val="20"/>
          <w:szCs w:val="20"/>
        </w:rPr>
      </w:pPr>
      <w:r w:rsidRPr="0033261D">
        <w:rPr>
          <w:rFonts w:ascii="Arial" w:hAnsi="Arial" w:cs="Arial"/>
          <w:sz w:val="20"/>
          <w:szCs w:val="20"/>
        </w:rPr>
        <w:t xml:space="preserve">Le but de cette check-list est d’aider les propriétaires et les organismes </w:t>
      </w:r>
      <w:r w:rsidR="007B1EED">
        <w:rPr>
          <w:rFonts w:ascii="Arial" w:hAnsi="Arial" w:cs="Arial"/>
          <w:sz w:val="20"/>
          <w:szCs w:val="20"/>
        </w:rPr>
        <w:t>de gestion d</w:t>
      </w:r>
      <w:r w:rsidR="000B1D6E">
        <w:rPr>
          <w:rFonts w:ascii="Arial" w:hAnsi="Arial" w:cs="Arial"/>
          <w:sz w:val="20"/>
          <w:szCs w:val="20"/>
        </w:rPr>
        <w:t>u</w:t>
      </w:r>
      <w:r w:rsidR="007B1EED">
        <w:rPr>
          <w:rFonts w:ascii="Arial" w:hAnsi="Arial" w:cs="Arial"/>
          <w:sz w:val="20"/>
          <w:szCs w:val="20"/>
        </w:rPr>
        <w:t xml:space="preserve"> maintien de navigabilité </w:t>
      </w:r>
      <w:r w:rsidRPr="0033261D">
        <w:rPr>
          <w:rFonts w:ascii="Arial" w:hAnsi="Arial" w:cs="Arial"/>
          <w:sz w:val="20"/>
          <w:szCs w:val="20"/>
        </w:rPr>
        <w:t>agréés à soumettre à l’approbation d’OSAC des PE normalisés, incluant toutes les exigences règlementaires requises par :</w:t>
      </w:r>
    </w:p>
    <w:p w14:paraId="08FD650D" w14:textId="28985FC0" w:rsidR="00396D39" w:rsidRPr="0033261D" w:rsidRDefault="007454F4" w:rsidP="001D7FB4">
      <w:pPr>
        <w:numPr>
          <w:ilvl w:val="0"/>
          <w:numId w:val="24"/>
        </w:numPr>
        <w:ind w:left="709" w:right="23" w:hanging="425"/>
        <w:jc w:val="both"/>
        <w:rPr>
          <w:rFonts w:ascii="Arial" w:hAnsi="Arial" w:cs="Arial"/>
          <w:sz w:val="20"/>
          <w:szCs w:val="20"/>
        </w:rPr>
      </w:pPr>
      <w:r w:rsidRPr="0033261D">
        <w:rPr>
          <w:rFonts w:ascii="Arial" w:hAnsi="Arial" w:cs="Arial"/>
          <w:sz w:val="20"/>
          <w:szCs w:val="20"/>
        </w:rPr>
        <w:t>L’arrêté</w:t>
      </w:r>
      <w:r w:rsidR="00ED4010">
        <w:rPr>
          <w:rFonts w:ascii="Arial" w:hAnsi="Arial" w:cs="Arial"/>
          <w:sz w:val="20"/>
          <w:szCs w:val="20"/>
        </w:rPr>
        <w:t xml:space="preserve"> du 8 Juillet 2024 : </w:t>
      </w:r>
      <w:r w:rsidR="00396D39" w:rsidRPr="0033261D">
        <w:rPr>
          <w:rFonts w:ascii="Arial" w:hAnsi="Arial" w:cs="Arial"/>
          <w:sz w:val="20"/>
          <w:szCs w:val="20"/>
        </w:rPr>
        <w:t>Part</w:t>
      </w:r>
      <w:r w:rsidR="007547D4">
        <w:rPr>
          <w:rFonts w:ascii="Arial" w:hAnsi="Arial" w:cs="Arial"/>
          <w:sz w:val="20"/>
          <w:szCs w:val="20"/>
        </w:rPr>
        <w:t>ie</w:t>
      </w:r>
      <w:r w:rsidR="00D40E81">
        <w:rPr>
          <w:rFonts w:ascii="Arial" w:hAnsi="Arial" w:cs="Arial"/>
          <w:sz w:val="20"/>
          <w:szCs w:val="20"/>
        </w:rPr>
        <w:t>-M-FR :</w:t>
      </w:r>
      <w:r w:rsidR="00396D39" w:rsidRPr="0033261D">
        <w:rPr>
          <w:rFonts w:ascii="Arial" w:hAnsi="Arial" w:cs="Arial"/>
          <w:sz w:val="20"/>
          <w:szCs w:val="20"/>
        </w:rPr>
        <w:t xml:space="preserve"> M.</w:t>
      </w:r>
      <w:r w:rsidR="00ED4010">
        <w:rPr>
          <w:rFonts w:ascii="Arial" w:hAnsi="Arial" w:cs="Arial"/>
          <w:sz w:val="20"/>
          <w:szCs w:val="20"/>
        </w:rPr>
        <w:t>FR</w:t>
      </w:r>
      <w:r w:rsidR="00396D39" w:rsidRPr="0033261D">
        <w:rPr>
          <w:rFonts w:ascii="Arial" w:hAnsi="Arial" w:cs="Arial"/>
          <w:sz w:val="20"/>
          <w:szCs w:val="20"/>
        </w:rPr>
        <w:t>.301</w:t>
      </w:r>
      <w:r w:rsidR="005F3024">
        <w:rPr>
          <w:rFonts w:ascii="Arial" w:hAnsi="Arial" w:cs="Arial"/>
          <w:sz w:val="20"/>
          <w:szCs w:val="20"/>
        </w:rPr>
        <w:t xml:space="preserve"> et </w:t>
      </w:r>
      <w:r w:rsidR="00396D39" w:rsidRPr="0033261D">
        <w:rPr>
          <w:rFonts w:ascii="Arial" w:hAnsi="Arial" w:cs="Arial"/>
          <w:sz w:val="20"/>
          <w:szCs w:val="20"/>
        </w:rPr>
        <w:t>M.</w:t>
      </w:r>
      <w:r w:rsidR="00ED4010">
        <w:rPr>
          <w:rFonts w:ascii="Arial" w:hAnsi="Arial" w:cs="Arial"/>
          <w:sz w:val="20"/>
          <w:szCs w:val="20"/>
        </w:rPr>
        <w:t>FR</w:t>
      </w:r>
      <w:r w:rsidR="00396D39" w:rsidRPr="0033261D">
        <w:rPr>
          <w:rFonts w:ascii="Arial" w:hAnsi="Arial" w:cs="Arial"/>
          <w:sz w:val="20"/>
          <w:szCs w:val="20"/>
        </w:rPr>
        <w:t>.302</w:t>
      </w:r>
    </w:p>
    <w:p w14:paraId="7C1A5087" w14:textId="789E1D31" w:rsidR="00396D39" w:rsidRPr="0033261D" w:rsidRDefault="007454F4" w:rsidP="001D7FB4">
      <w:pPr>
        <w:numPr>
          <w:ilvl w:val="0"/>
          <w:numId w:val="24"/>
        </w:numPr>
        <w:ind w:left="709" w:right="23" w:hanging="425"/>
        <w:jc w:val="both"/>
        <w:rPr>
          <w:rFonts w:ascii="Arial" w:hAnsi="Arial" w:cs="Arial"/>
          <w:sz w:val="20"/>
          <w:szCs w:val="20"/>
        </w:rPr>
      </w:pPr>
      <w:r w:rsidRPr="0033261D">
        <w:rPr>
          <w:rFonts w:ascii="Arial" w:hAnsi="Arial" w:cs="Arial"/>
          <w:sz w:val="20"/>
          <w:szCs w:val="20"/>
        </w:rPr>
        <w:t>La</w:t>
      </w:r>
      <w:r w:rsidR="00396D39" w:rsidRPr="0033261D">
        <w:rPr>
          <w:rFonts w:ascii="Arial" w:hAnsi="Arial" w:cs="Arial"/>
          <w:sz w:val="20"/>
          <w:szCs w:val="20"/>
        </w:rPr>
        <w:t xml:space="preserve"> DGAC</w:t>
      </w:r>
      <w:r w:rsidR="005A6A65" w:rsidRPr="0033261D">
        <w:rPr>
          <w:rFonts w:ascii="Arial" w:hAnsi="Arial" w:cs="Arial"/>
          <w:sz w:val="20"/>
          <w:szCs w:val="20"/>
        </w:rPr>
        <w:t>,</w:t>
      </w:r>
      <w:r w:rsidR="00396D39" w:rsidRPr="0033261D">
        <w:rPr>
          <w:rFonts w:ascii="Arial" w:hAnsi="Arial" w:cs="Arial"/>
          <w:sz w:val="20"/>
          <w:szCs w:val="20"/>
        </w:rPr>
        <w:t xml:space="preserve"> pour </w:t>
      </w:r>
      <w:r w:rsidR="005F3024">
        <w:rPr>
          <w:rFonts w:ascii="Arial" w:hAnsi="Arial" w:cs="Arial"/>
          <w:sz w:val="20"/>
          <w:szCs w:val="20"/>
        </w:rPr>
        <w:t>toutes autres</w:t>
      </w:r>
      <w:r w:rsidR="005F3024" w:rsidRPr="0033261D">
        <w:rPr>
          <w:rFonts w:ascii="Arial" w:hAnsi="Arial" w:cs="Arial"/>
          <w:sz w:val="20"/>
          <w:szCs w:val="20"/>
        </w:rPr>
        <w:t xml:space="preserve"> </w:t>
      </w:r>
      <w:r w:rsidR="00396D39" w:rsidRPr="0033261D">
        <w:rPr>
          <w:rFonts w:ascii="Arial" w:hAnsi="Arial" w:cs="Arial"/>
          <w:sz w:val="20"/>
          <w:szCs w:val="20"/>
        </w:rPr>
        <w:t>exigence</w:t>
      </w:r>
      <w:r w:rsidR="005F3024">
        <w:rPr>
          <w:rFonts w:ascii="Arial" w:hAnsi="Arial" w:cs="Arial"/>
          <w:sz w:val="20"/>
          <w:szCs w:val="20"/>
        </w:rPr>
        <w:t>s</w:t>
      </w:r>
      <w:r w:rsidR="00396D39" w:rsidRPr="0033261D">
        <w:rPr>
          <w:rFonts w:ascii="Arial" w:hAnsi="Arial" w:cs="Arial"/>
          <w:sz w:val="20"/>
          <w:szCs w:val="20"/>
        </w:rPr>
        <w:t xml:space="preserve"> si applicables (disponibles sur le site OSAC)</w:t>
      </w:r>
      <w:r w:rsidR="00752A11" w:rsidRPr="0033261D">
        <w:rPr>
          <w:rFonts w:ascii="Arial" w:hAnsi="Arial" w:cs="Arial"/>
          <w:sz w:val="20"/>
          <w:szCs w:val="20"/>
        </w:rPr>
        <w:t>.</w:t>
      </w:r>
    </w:p>
    <w:p w14:paraId="18903CB6" w14:textId="75B20572" w:rsidR="00396D39" w:rsidRPr="0033261D" w:rsidRDefault="00396D39" w:rsidP="00752A11">
      <w:pPr>
        <w:jc w:val="both"/>
        <w:rPr>
          <w:rFonts w:ascii="Arial" w:hAnsi="Arial" w:cs="Arial"/>
          <w:sz w:val="20"/>
          <w:szCs w:val="20"/>
        </w:rPr>
      </w:pPr>
      <w:r w:rsidRPr="0033261D">
        <w:rPr>
          <w:rFonts w:ascii="Arial" w:hAnsi="Arial" w:cs="Arial"/>
          <w:sz w:val="20"/>
          <w:szCs w:val="20"/>
        </w:rPr>
        <w:t xml:space="preserve">Lorsque cette check-list est complétée, elle doit être jointe à la demande et </w:t>
      </w:r>
      <w:r w:rsidR="007547D4">
        <w:rPr>
          <w:rFonts w:ascii="Arial" w:hAnsi="Arial" w:cs="Arial"/>
          <w:sz w:val="20"/>
          <w:szCs w:val="20"/>
        </w:rPr>
        <w:t>transmise</w:t>
      </w:r>
      <w:r w:rsidR="007547D4" w:rsidRPr="0033261D">
        <w:rPr>
          <w:rFonts w:ascii="Arial" w:hAnsi="Arial" w:cs="Arial"/>
          <w:sz w:val="20"/>
          <w:szCs w:val="20"/>
        </w:rPr>
        <w:t xml:space="preserve"> </w:t>
      </w:r>
      <w:r w:rsidRPr="0033261D">
        <w:rPr>
          <w:rFonts w:ascii="Arial" w:hAnsi="Arial" w:cs="Arial"/>
          <w:sz w:val="20"/>
          <w:szCs w:val="20"/>
        </w:rPr>
        <w:t>à OSAC avec le projet de PE</w:t>
      </w:r>
      <w:r w:rsidR="007547D4">
        <w:rPr>
          <w:rFonts w:ascii="Arial" w:hAnsi="Arial" w:cs="Arial"/>
          <w:sz w:val="20"/>
          <w:szCs w:val="20"/>
        </w:rPr>
        <w:t xml:space="preserve"> via le site internet</w:t>
      </w:r>
      <w:r w:rsidR="005A6A65" w:rsidRPr="0033261D">
        <w:rPr>
          <w:rFonts w:ascii="Arial" w:hAnsi="Arial" w:cs="Arial"/>
          <w:sz w:val="20"/>
          <w:szCs w:val="20"/>
        </w:rPr>
        <w:t>.</w:t>
      </w:r>
    </w:p>
    <w:p w14:paraId="7075DAB8" w14:textId="7FFDA86F" w:rsidR="00075447" w:rsidRPr="00D76F1B" w:rsidRDefault="001D7FB4" w:rsidP="001D7FB4">
      <w:pPr>
        <w:ind w:right="-285"/>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The aim of this </w:t>
      </w:r>
      <w:r w:rsidR="007547D4" w:rsidRPr="00D76F1B">
        <w:rPr>
          <w:rFonts w:ascii="Arial" w:hAnsi="Arial" w:cs="Arial"/>
          <w:i/>
          <w:color w:val="595959"/>
          <w:sz w:val="18"/>
          <w:szCs w:val="18"/>
          <w:lang w:val="en-US"/>
        </w:rPr>
        <w:t>checklist</w:t>
      </w:r>
      <w:r w:rsidRPr="00D76F1B">
        <w:rPr>
          <w:rFonts w:ascii="Arial" w:hAnsi="Arial" w:cs="Arial"/>
          <w:i/>
          <w:color w:val="595959"/>
          <w:sz w:val="18"/>
          <w:szCs w:val="18"/>
          <w:lang w:val="en-US"/>
        </w:rPr>
        <w:t xml:space="preserve"> is to help the owners and the </w:t>
      </w:r>
      <w:r w:rsidR="00B71789">
        <w:rPr>
          <w:rFonts w:ascii="Arial" w:hAnsi="Arial" w:cs="Arial"/>
          <w:i/>
          <w:color w:val="595959"/>
          <w:sz w:val="18"/>
          <w:szCs w:val="18"/>
          <w:lang w:val="en-US"/>
        </w:rPr>
        <w:t xml:space="preserve">continuing airworthiness management </w:t>
      </w:r>
      <w:proofErr w:type="spellStart"/>
      <w:r w:rsidR="00B71789">
        <w:rPr>
          <w:rFonts w:ascii="Arial" w:hAnsi="Arial" w:cs="Arial"/>
          <w:i/>
          <w:color w:val="595959"/>
          <w:sz w:val="18"/>
          <w:szCs w:val="18"/>
          <w:lang w:val="en-US"/>
        </w:rPr>
        <w:t>organisations</w:t>
      </w:r>
      <w:proofErr w:type="spellEnd"/>
      <w:r w:rsidR="00D23BCA">
        <w:rPr>
          <w:rFonts w:ascii="Arial" w:hAnsi="Arial" w:cs="Arial"/>
          <w:i/>
          <w:color w:val="595959"/>
          <w:sz w:val="18"/>
          <w:szCs w:val="18"/>
          <w:lang w:val="en-US"/>
        </w:rPr>
        <w:t xml:space="preserve"> </w:t>
      </w:r>
      <w:r w:rsidRPr="00D76F1B">
        <w:rPr>
          <w:rFonts w:ascii="Arial" w:hAnsi="Arial" w:cs="Arial"/>
          <w:i/>
          <w:color w:val="595959"/>
          <w:sz w:val="18"/>
          <w:szCs w:val="18"/>
          <w:lang w:val="en-US"/>
        </w:rPr>
        <w:t xml:space="preserve">to submit standardized AMPs to OSAC approval, including all </w:t>
      </w:r>
      <w:r w:rsidR="00A05D6E" w:rsidRPr="00D76F1B">
        <w:rPr>
          <w:rFonts w:ascii="Arial" w:hAnsi="Arial" w:cs="Arial"/>
          <w:i/>
          <w:color w:val="595959"/>
          <w:sz w:val="18"/>
          <w:szCs w:val="18"/>
          <w:lang w:val="en-US"/>
        </w:rPr>
        <w:t xml:space="preserve">mandatory </w:t>
      </w:r>
      <w:r w:rsidRPr="00D76F1B">
        <w:rPr>
          <w:rFonts w:ascii="Arial" w:hAnsi="Arial" w:cs="Arial"/>
          <w:i/>
          <w:color w:val="595959"/>
          <w:sz w:val="18"/>
          <w:szCs w:val="18"/>
          <w:lang w:val="en-US"/>
        </w:rPr>
        <w:t xml:space="preserve">requirements </w:t>
      </w:r>
      <w:r w:rsidR="00A05D6E" w:rsidRPr="00D76F1B">
        <w:rPr>
          <w:rFonts w:ascii="Arial" w:hAnsi="Arial" w:cs="Arial"/>
          <w:i/>
          <w:color w:val="595959"/>
          <w:sz w:val="18"/>
          <w:szCs w:val="18"/>
          <w:lang w:val="en-US"/>
        </w:rPr>
        <w:t>given by:</w:t>
      </w:r>
    </w:p>
    <w:p w14:paraId="7454C56B" w14:textId="5E314247" w:rsidR="00A05D6E" w:rsidRPr="00A36D58" w:rsidRDefault="005F3024" w:rsidP="00A05D6E">
      <w:pPr>
        <w:numPr>
          <w:ilvl w:val="0"/>
          <w:numId w:val="26"/>
        </w:numPr>
        <w:ind w:right="-285"/>
        <w:jc w:val="both"/>
        <w:rPr>
          <w:rFonts w:ascii="Arial" w:hAnsi="Arial" w:cs="Arial"/>
          <w:i/>
          <w:color w:val="595959"/>
          <w:sz w:val="18"/>
          <w:szCs w:val="18"/>
          <w:lang w:val="en-US"/>
        </w:rPr>
      </w:pPr>
      <w:r>
        <w:rPr>
          <w:rFonts w:ascii="Arial" w:hAnsi="Arial" w:cs="Arial"/>
          <w:i/>
          <w:color w:val="595959"/>
          <w:sz w:val="18"/>
          <w:szCs w:val="18"/>
          <w:lang w:val="en-US"/>
        </w:rPr>
        <w:t xml:space="preserve">French </w:t>
      </w:r>
      <w:r w:rsidR="00160728">
        <w:rPr>
          <w:rFonts w:ascii="Arial" w:hAnsi="Arial" w:cs="Arial"/>
          <w:i/>
          <w:color w:val="595959"/>
          <w:sz w:val="18"/>
          <w:szCs w:val="18"/>
          <w:lang w:val="en-US"/>
        </w:rPr>
        <w:t xml:space="preserve">order of 8 July </w:t>
      </w:r>
      <w:r w:rsidR="007547D4">
        <w:rPr>
          <w:rFonts w:ascii="Arial" w:hAnsi="Arial" w:cs="Arial"/>
          <w:i/>
          <w:color w:val="595959"/>
          <w:sz w:val="18"/>
          <w:szCs w:val="18"/>
          <w:lang w:val="en-US"/>
        </w:rPr>
        <w:t>2024</w:t>
      </w:r>
      <w:r w:rsidR="00160728">
        <w:rPr>
          <w:rFonts w:ascii="Arial" w:hAnsi="Arial" w:cs="Arial"/>
          <w:i/>
          <w:color w:val="595959"/>
          <w:sz w:val="18"/>
          <w:szCs w:val="18"/>
          <w:lang w:val="en-US"/>
        </w:rPr>
        <w:t xml:space="preserve">: </w:t>
      </w:r>
      <w:proofErr w:type="spellStart"/>
      <w:r w:rsidR="00160728">
        <w:rPr>
          <w:rFonts w:ascii="Arial" w:hAnsi="Arial" w:cs="Arial"/>
          <w:i/>
          <w:color w:val="595959"/>
          <w:sz w:val="18"/>
          <w:szCs w:val="18"/>
          <w:lang w:val="en-US"/>
        </w:rPr>
        <w:t>Part</w:t>
      </w:r>
      <w:r w:rsidR="007547D4">
        <w:rPr>
          <w:rFonts w:ascii="Arial" w:hAnsi="Arial" w:cs="Arial"/>
          <w:i/>
          <w:color w:val="595959"/>
          <w:sz w:val="18"/>
          <w:szCs w:val="18"/>
          <w:lang w:val="en-US"/>
        </w:rPr>
        <w:t>ie</w:t>
      </w:r>
      <w:proofErr w:type="spellEnd"/>
      <w:r w:rsidR="00D40E81">
        <w:rPr>
          <w:rFonts w:ascii="Arial" w:hAnsi="Arial" w:cs="Arial"/>
          <w:i/>
          <w:color w:val="595959"/>
          <w:sz w:val="18"/>
          <w:szCs w:val="18"/>
          <w:lang w:val="en-US"/>
        </w:rPr>
        <w:t xml:space="preserve"> M-</w:t>
      </w:r>
      <w:proofErr w:type="gramStart"/>
      <w:r w:rsidR="00D40E81">
        <w:rPr>
          <w:rFonts w:ascii="Arial" w:hAnsi="Arial" w:cs="Arial"/>
          <w:i/>
          <w:color w:val="595959"/>
          <w:sz w:val="18"/>
          <w:szCs w:val="18"/>
          <w:lang w:val="en-US"/>
        </w:rPr>
        <w:t>FR :</w:t>
      </w:r>
      <w:proofErr w:type="gramEnd"/>
      <w:r w:rsidR="00E07302" w:rsidRPr="00A36D58">
        <w:rPr>
          <w:rFonts w:ascii="Arial" w:hAnsi="Arial" w:cs="Arial"/>
          <w:i/>
          <w:color w:val="595959"/>
          <w:sz w:val="18"/>
          <w:szCs w:val="18"/>
          <w:lang w:val="en-US"/>
        </w:rPr>
        <w:t xml:space="preserve"> M</w:t>
      </w:r>
      <w:r w:rsidR="00B71789" w:rsidRPr="00A36D58">
        <w:rPr>
          <w:rFonts w:ascii="Arial" w:hAnsi="Arial" w:cs="Arial"/>
          <w:i/>
          <w:color w:val="595959"/>
          <w:sz w:val="18"/>
          <w:szCs w:val="18"/>
          <w:lang w:val="en-US"/>
        </w:rPr>
        <w:t>.</w:t>
      </w:r>
      <w:r w:rsidR="00160728">
        <w:rPr>
          <w:rFonts w:ascii="Arial" w:hAnsi="Arial" w:cs="Arial"/>
          <w:i/>
          <w:color w:val="595959"/>
          <w:sz w:val="18"/>
          <w:szCs w:val="18"/>
          <w:lang w:val="en-US"/>
        </w:rPr>
        <w:t>FR</w:t>
      </w:r>
      <w:r w:rsidR="00E07302" w:rsidRPr="00A36D58">
        <w:rPr>
          <w:rFonts w:ascii="Arial" w:hAnsi="Arial" w:cs="Arial"/>
          <w:i/>
          <w:color w:val="595959"/>
          <w:sz w:val="18"/>
          <w:szCs w:val="18"/>
          <w:lang w:val="en-US"/>
        </w:rPr>
        <w:t>.301</w:t>
      </w:r>
      <w:r w:rsidR="00160728">
        <w:rPr>
          <w:rFonts w:ascii="Arial" w:hAnsi="Arial" w:cs="Arial"/>
          <w:i/>
          <w:color w:val="595959"/>
          <w:sz w:val="18"/>
          <w:szCs w:val="18"/>
          <w:lang w:val="en-US"/>
        </w:rPr>
        <w:t xml:space="preserve"> and</w:t>
      </w:r>
      <w:r w:rsidR="00E07302" w:rsidRPr="00A36D58">
        <w:rPr>
          <w:rFonts w:ascii="Arial" w:hAnsi="Arial" w:cs="Arial"/>
          <w:i/>
          <w:color w:val="595959"/>
          <w:sz w:val="18"/>
          <w:szCs w:val="18"/>
          <w:lang w:val="en-US"/>
        </w:rPr>
        <w:t>, M</w:t>
      </w:r>
      <w:r w:rsidR="00B71789" w:rsidRPr="00A36D58">
        <w:rPr>
          <w:rFonts w:ascii="Arial" w:hAnsi="Arial" w:cs="Arial"/>
          <w:i/>
          <w:color w:val="595959"/>
          <w:sz w:val="18"/>
          <w:szCs w:val="18"/>
          <w:lang w:val="en-US"/>
        </w:rPr>
        <w:t>.</w:t>
      </w:r>
      <w:r w:rsidR="00160728">
        <w:rPr>
          <w:rFonts w:ascii="Arial" w:hAnsi="Arial" w:cs="Arial"/>
          <w:i/>
          <w:color w:val="595959"/>
          <w:sz w:val="18"/>
          <w:szCs w:val="18"/>
          <w:lang w:val="en-US"/>
        </w:rPr>
        <w:t>FR</w:t>
      </w:r>
      <w:r w:rsidR="00E07302" w:rsidRPr="00A36D58">
        <w:rPr>
          <w:rFonts w:ascii="Arial" w:hAnsi="Arial" w:cs="Arial"/>
          <w:i/>
          <w:color w:val="595959"/>
          <w:sz w:val="18"/>
          <w:szCs w:val="18"/>
          <w:lang w:val="en-US"/>
        </w:rPr>
        <w:t>.302</w:t>
      </w:r>
      <w:r w:rsidR="00623BDE">
        <w:rPr>
          <w:rFonts w:ascii="Arial" w:hAnsi="Arial" w:cs="Arial"/>
          <w:i/>
          <w:color w:val="595959"/>
          <w:sz w:val="18"/>
          <w:szCs w:val="18"/>
          <w:lang w:val="en-US"/>
        </w:rPr>
        <w:t>.</w:t>
      </w:r>
    </w:p>
    <w:p w14:paraId="73268E62" w14:textId="33E0B034" w:rsidR="00A05D6E" w:rsidRPr="00D76F1B" w:rsidRDefault="00A05D6E" w:rsidP="00A05D6E">
      <w:pPr>
        <w:numPr>
          <w:ilvl w:val="0"/>
          <w:numId w:val="26"/>
        </w:numPr>
        <w:ind w:right="-285"/>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French DGAC for </w:t>
      </w:r>
      <w:r w:rsidR="00474BDD">
        <w:rPr>
          <w:rFonts w:ascii="Arial" w:hAnsi="Arial" w:cs="Arial"/>
          <w:i/>
          <w:color w:val="595959"/>
          <w:sz w:val="18"/>
          <w:szCs w:val="18"/>
          <w:lang w:val="en-US"/>
        </w:rPr>
        <w:t xml:space="preserve">other </w:t>
      </w:r>
      <w:r w:rsidRPr="00D76F1B">
        <w:rPr>
          <w:rFonts w:ascii="Arial" w:hAnsi="Arial" w:cs="Arial"/>
          <w:i/>
          <w:color w:val="595959"/>
          <w:sz w:val="18"/>
          <w:szCs w:val="18"/>
          <w:lang w:val="en-US"/>
        </w:rPr>
        <w:t>requirements where applicable (available</w:t>
      </w:r>
      <w:r w:rsidR="00623BDE">
        <w:rPr>
          <w:rFonts w:ascii="Arial" w:hAnsi="Arial" w:cs="Arial"/>
          <w:i/>
          <w:color w:val="595959"/>
          <w:sz w:val="18"/>
          <w:szCs w:val="18"/>
          <w:lang w:val="en-US"/>
        </w:rPr>
        <w:t xml:space="preserve"> on OSAC</w:t>
      </w:r>
      <w:r w:rsidRPr="00D76F1B">
        <w:rPr>
          <w:rFonts w:ascii="Arial" w:hAnsi="Arial" w:cs="Arial"/>
          <w:i/>
          <w:color w:val="595959"/>
          <w:sz w:val="18"/>
          <w:szCs w:val="18"/>
          <w:lang w:val="en-US"/>
        </w:rPr>
        <w:t xml:space="preserve"> website).</w:t>
      </w:r>
    </w:p>
    <w:p w14:paraId="293130D3" w14:textId="0F04FAF4" w:rsidR="00A05D6E" w:rsidRPr="0033261D" w:rsidRDefault="00A05D6E" w:rsidP="00A05D6E">
      <w:pPr>
        <w:ind w:right="-285"/>
        <w:jc w:val="both"/>
        <w:rPr>
          <w:rFonts w:ascii="Arial" w:hAnsi="Arial" w:cs="Arial"/>
          <w:i/>
          <w:sz w:val="18"/>
          <w:szCs w:val="18"/>
          <w:lang w:val="en-US"/>
        </w:rPr>
      </w:pPr>
      <w:r w:rsidRPr="00D76F1B">
        <w:rPr>
          <w:rFonts w:ascii="Arial" w:hAnsi="Arial" w:cs="Arial"/>
          <w:i/>
          <w:color w:val="595959"/>
          <w:sz w:val="18"/>
          <w:szCs w:val="18"/>
          <w:lang w:val="en-US"/>
        </w:rPr>
        <w:t xml:space="preserve">When this </w:t>
      </w:r>
      <w:r w:rsidR="007547D4" w:rsidRPr="00D76F1B">
        <w:rPr>
          <w:rFonts w:ascii="Arial" w:hAnsi="Arial" w:cs="Arial"/>
          <w:i/>
          <w:color w:val="595959"/>
          <w:sz w:val="18"/>
          <w:szCs w:val="18"/>
          <w:lang w:val="en-US"/>
        </w:rPr>
        <w:t>checklist</w:t>
      </w:r>
      <w:r w:rsidRPr="00D76F1B">
        <w:rPr>
          <w:rFonts w:ascii="Arial" w:hAnsi="Arial" w:cs="Arial"/>
          <w:i/>
          <w:color w:val="595959"/>
          <w:sz w:val="18"/>
          <w:szCs w:val="18"/>
          <w:lang w:val="en-US"/>
        </w:rPr>
        <w:t xml:space="preserve"> is completed, it must</w:t>
      </w:r>
      <w:r w:rsidR="0086008E" w:rsidRPr="00D76F1B">
        <w:rPr>
          <w:rFonts w:ascii="Arial" w:hAnsi="Arial" w:cs="Arial"/>
          <w:i/>
          <w:color w:val="595959"/>
          <w:sz w:val="18"/>
          <w:szCs w:val="18"/>
          <w:lang w:val="en-US"/>
        </w:rPr>
        <w:t xml:space="preserve"> be </w:t>
      </w:r>
      <w:r w:rsidRPr="00D76F1B">
        <w:rPr>
          <w:rFonts w:ascii="Arial" w:hAnsi="Arial" w:cs="Arial"/>
          <w:i/>
          <w:color w:val="595959"/>
          <w:sz w:val="18"/>
          <w:szCs w:val="18"/>
          <w:lang w:val="en-US"/>
        </w:rPr>
        <w:t>joined to the request</w:t>
      </w:r>
      <w:r w:rsidR="00103839" w:rsidRPr="00D76F1B">
        <w:rPr>
          <w:rFonts w:ascii="Arial" w:hAnsi="Arial" w:cs="Arial"/>
          <w:i/>
          <w:color w:val="595959"/>
          <w:sz w:val="18"/>
          <w:szCs w:val="18"/>
          <w:lang w:val="en-US"/>
        </w:rPr>
        <w:t xml:space="preserve"> and</w:t>
      </w:r>
      <w:r w:rsidRPr="00D76F1B">
        <w:rPr>
          <w:rFonts w:ascii="Arial" w:hAnsi="Arial" w:cs="Arial"/>
          <w:i/>
          <w:color w:val="595959"/>
          <w:sz w:val="18"/>
          <w:szCs w:val="18"/>
          <w:lang w:val="en-US"/>
        </w:rPr>
        <w:t xml:space="preserve"> </w:t>
      </w:r>
      <w:r w:rsidR="007547D4" w:rsidRPr="007547D4">
        <w:rPr>
          <w:rFonts w:ascii="Arial" w:hAnsi="Arial" w:cs="Arial"/>
          <w:i/>
          <w:color w:val="595959"/>
          <w:sz w:val="18"/>
          <w:szCs w:val="18"/>
          <w:lang w:val="en-US"/>
        </w:rPr>
        <w:t>transmitted</w:t>
      </w:r>
      <w:r w:rsidRPr="00D76F1B">
        <w:rPr>
          <w:rFonts w:ascii="Arial" w:hAnsi="Arial" w:cs="Arial"/>
          <w:i/>
          <w:color w:val="595959"/>
          <w:sz w:val="18"/>
          <w:szCs w:val="18"/>
          <w:lang w:val="en-US"/>
        </w:rPr>
        <w:t xml:space="preserve"> to OSAC with AMP draft</w:t>
      </w:r>
      <w:r w:rsidR="007547D4">
        <w:rPr>
          <w:rFonts w:ascii="Arial" w:hAnsi="Arial" w:cs="Arial"/>
          <w:i/>
          <w:color w:val="595959"/>
          <w:sz w:val="18"/>
          <w:szCs w:val="18"/>
          <w:lang w:val="en-US"/>
        </w:rPr>
        <w:t xml:space="preserve"> by OSAC website.</w:t>
      </w:r>
    </w:p>
    <w:p w14:paraId="5F2AE5CB" w14:textId="77777777" w:rsidR="00075447" w:rsidRPr="0033261D" w:rsidRDefault="00075447" w:rsidP="00752A11">
      <w:pPr>
        <w:ind w:left="142" w:right="-285"/>
        <w:jc w:val="both"/>
        <w:rPr>
          <w:rFonts w:ascii="Arial" w:hAnsi="Arial" w:cs="Arial"/>
          <w:sz w:val="22"/>
          <w:szCs w:val="22"/>
          <w:lang w:val="en-US"/>
        </w:rPr>
      </w:pPr>
    </w:p>
    <w:p w14:paraId="0BBE801B" w14:textId="77777777" w:rsidR="00075447" w:rsidRPr="00A90F86" w:rsidRDefault="00112907" w:rsidP="00752A11">
      <w:pPr>
        <w:numPr>
          <w:ilvl w:val="0"/>
          <w:numId w:val="4"/>
        </w:numPr>
        <w:tabs>
          <w:tab w:val="left" w:pos="284"/>
        </w:tabs>
        <w:spacing w:after="120"/>
        <w:ind w:left="0" w:firstLine="0"/>
        <w:rPr>
          <w:rFonts w:ascii="Arial" w:hAnsi="Arial" w:cs="Arial"/>
          <w:b/>
        </w:rPr>
      </w:pPr>
      <w:r w:rsidRPr="00A90F86">
        <w:rPr>
          <w:rFonts w:ascii="Arial" w:hAnsi="Arial" w:cs="Arial"/>
          <w:b/>
        </w:rPr>
        <w:t>APPLICATION</w:t>
      </w:r>
      <w:r w:rsidR="00A05D6E" w:rsidRPr="00A90F86">
        <w:rPr>
          <w:rFonts w:ascii="Arial" w:hAnsi="Arial" w:cs="Arial"/>
          <w:b/>
        </w:rPr>
        <w:t xml:space="preserve"> / EFFECTIVITY</w:t>
      </w:r>
    </w:p>
    <w:p w14:paraId="264539BE" w14:textId="012C5B28" w:rsidR="00BC1895" w:rsidRDefault="00C779EC" w:rsidP="00BC1895">
      <w:pPr>
        <w:pStyle w:val="CorpsdeListenumro1"/>
      </w:pPr>
      <w:r w:rsidRPr="00C779EC">
        <w:rPr>
          <w:u w:val="single"/>
        </w:rPr>
        <w:t>Demandeurs</w:t>
      </w:r>
      <w:r w:rsidRPr="00861269">
        <w:t xml:space="preserve"> : </w:t>
      </w:r>
      <w:r>
        <w:t>T</w:t>
      </w:r>
      <w:r w:rsidR="00396D39" w:rsidRPr="0033261D">
        <w:t>ous les propriétaires</w:t>
      </w:r>
      <w:r w:rsidR="00633F5B">
        <w:t xml:space="preserve"> d’aéronefs inscrits au registre français</w:t>
      </w:r>
      <w:r w:rsidR="009C0632">
        <w:t xml:space="preserve">, </w:t>
      </w:r>
      <w:r w:rsidR="007B1EED" w:rsidRPr="0033261D">
        <w:t xml:space="preserve">organismes </w:t>
      </w:r>
      <w:r w:rsidR="007B1EED">
        <w:t xml:space="preserve">de gestion de maintien de navigabilité </w:t>
      </w:r>
      <w:r w:rsidR="00633F5B">
        <w:t xml:space="preserve">ayant en gestion des aéronefs inscrits au registre </w:t>
      </w:r>
      <w:r w:rsidR="00EE49F8" w:rsidRPr="0033261D">
        <w:t xml:space="preserve">français </w:t>
      </w:r>
      <w:r w:rsidR="00633F5B">
        <w:t xml:space="preserve">et </w:t>
      </w:r>
      <w:r w:rsidR="00396D39" w:rsidRPr="0033261D">
        <w:t>ne disposant pas du privilège d’approbation indirecte</w:t>
      </w:r>
      <w:r w:rsidR="00086418">
        <w:t xml:space="preserve"> approprié (M.</w:t>
      </w:r>
      <w:r w:rsidR="00C61F86">
        <w:t>FR</w:t>
      </w:r>
      <w:r w:rsidR="00086418">
        <w:t>.302(c))</w:t>
      </w:r>
      <w:r w:rsidR="004076CC">
        <w:t>.</w:t>
      </w:r>
      <w:r w:rsidR="00BC1895">
        <w:t xml:space="preserve"> Cette check-list </w:t>
      </w:r>
      <w:r w:rsidR="00513DB8">
        <w:t>s’applique uniquement aux aéronefs redevables de la Partie</w:t>
      </w:r>
      <w:r w:rsidR="00861269">
        <w:t xml:space="preserve"> </w:t>
      </w:r>
      <w:r w:rsidR="00513DB8">
        <w:t>M</w:t>
      </w:r>
      <w:r w:rsidR="00A06D30">
        <w:t>-FR</w:t>
      </w:r>
      <w:r w:rsidR="00513DB8">
        <w:t> :</w:t>
      </w:r>
    </w:p>
    <w:p w14:paraId="48C4EEC3" w14:textId="0184A8DB" w:rsidR="00BC1895" w:rsidRDefault="007454F4" w:rsidP="00BC1895">
      <w:pPr>
        <w:pStyle w:val="CorpsdeListenumro1"/>
        <w:numPr>
          <w:ilvl w:val="0"/>
          <w:numId w:val="34"/>
        </w:numPr>
      </w:pPr>
      <w:r>
        <w:t>Aéronef</w:t>
      </w:r>
      <w:r w:rsidR="00191E3B">
        <w:t xml:space="preserve"> autres que lég</w:t>
      </w:r>
      <w:r w:rsidR="00BC1895">
        <w:t>e</w:t>
      </w:r>
      <w:r w:rsidR="00191E3B">
        <w:t>rs</w:t>
      </w:r>
      <w:r w:rsidR="00BC1895">
        <w:t xml:space="preserve">, </w:t>
      </w:r>
      <w:proofErr w:type="gramStart"/>
      <w:r w:rsidR="00BC1895">
        <w:t>ou</w:t>
      </w:r>
      <w:proofErr w:type="gramEnd"/>
    </w:p>
    <w:p w14:paraId="46088648" w14:textId="22DA180D" w:rsidR="00513DB8" w:rsidRDefault="00513DB8" w:rsidP="00BC1895">
      <w:pPr>
        <w:pStyle w:val="CorpsdeListenumro1"/>
        <w:numPr>
          <w:ilvl w:val="0"/>
          <w:numId w:val="34"/>
        </w:numPr>
      </w:pPr>
      <w:r>
        <w:t xml:space="preserve">Aéronef dont l’exploitation nécessite </w:t>
      </w:r>
      <w:r w:rsidR="00A90F86">
        <w:t>un CTA</w:t>
      </w:r>
      <w:r>
        <w:t>.</w:t>
      </w:r>
    </w:p>
    <w:p w14:paraId="50145105" w14:textId="77777777" w:rsidR="00513DB8" w:rsidRDefault="00513DB8" w:rsidP="00BC1895">
      <w:pPr>
        <w:ind w:right="-285"/>
        <w:jc w:val="both"/>
      </w:pPr>
    </w:p>
    <w:p w14:paraId="367516FE" w14:textId="6BB6744D" w:rsidR="00BC1895" w:rsidRDefault="00C779EC" w:rsidP="00BC1895">
      <w:pPr>
        <w:ind w:right="-285"/>
        <w:jc w:val="both"/>
        <w:rPr>
          <w:rFonts w:ascii="Arial" w:hAnsi="Arial" w:cs="Arial"/>
          <w:i/>
          <w:color w:val="595959"/>
          <w:sz w:val="18"/>
          <w:szCs w:val="18"/>
          <w:lang w:val="en-US"/>
        </w:rPr>
      </w:pPr>
      <w:r w:rsidRPr="00D76F1B">
        <w:rPr>
          <w:rFonts w:ascii="Arial" w:hAnsi="Arial" w:cs="Arial"/>
          <w:i/>
          <w:color w:val="595959"/>
          <w:sz w:val="18"/>
          <w:szCs w:val="18"/>
          <w:u w:val="single"/>
          <w:lang w:val="en-US"/>
        </w:rPr>
        <w:t>Applicants:</w:t>
      </w:r>
      <w:r w:rsidRPr="00D76F1B">
        <w:rPr>
          <w:rFonts w:ascii="Arial" w:hAnsi="Arial" w:cs="Arial"/>
          <w:i/>
          <w:color w:val="595959"/>
          <w:sz w:val="18"/>
          <w:szCs w:val="18"/>
          <w:lang w:val="en-US"/>
        </w:rPr>
        <w:t xml:space="preserve"> A</w:t>
      </w:r>
      <w:r w:rsidR="00A05D6E" w:rsidRPr="00D76F1B">
        <w:rPr>
          <w:rFonts w:ascii="Arial" w:hAnsi="Arial" w:cs="Arial"/>
          <w:i/>
          <w:color w:val="595959"/>
          <w:sz w:val="18"/>
          <w:szCs w:val="18"/>
          <w:lang w:val="en-US"/>
        </w:rPr>
        <w:t>ll owners</w:t>
      </w:r>
      <w:r w:rsidR="00086418">
        <w:rPr>
          <w:rFonts w:ascii="Arial" w:hAnsi="Arial" w:cs="Arial"/>
          <w:i/>
          <w:color w:val="595959"/>
          <w:sz w:val="18"/>
          <w:szCs w:val="18"/>
          <w:lang w:val="en-US"/>
        </w:rPr>
        <w:t xml:space="preserve"> of French registered aircraft</w:t>
      </w:r>
      <w:r w:rsidR="00103839" w:rsidRPr="00D76F1B">
        <w:rPr>
          <w:rFonts w:ascii="Arial" w:hAnsi="Arial" w:cs="Arial"/>
          <w:i/>
          <w:color w:val="595959"/>
          <w:sz w:val="18"/>
          <w:szCs w:val="18"/>
          <w:lang w:val="en-US"/>
        </w:rPr>
        <w:t xml:space="preserve">, </w:t>
      </w:r>
      <w:r w:rsidR="00513DB8">
        <w:rPr>
          <w:rFonts w:ascii="Arial" w:hAnsi="Arial" w:cs="Arial"/>
          <w:i/>
          <w:color w:val="595959"/>
          <w:sz w:val="18"/>
          <w:szCs w:val="18"/>
          <w:lang w:val="en-US"/>
        </w:rPr>
        <w:t xml:space="preserve">continuing airworthiness management </w:t>
      </w:r>
      <w:r w:rsidR="00A90F86">
        <w:rPr>
          <w:rFonts w:ascii="Arial" w:hAnsi="Arial" w:cs="Arial"/>
          <w:i/>
          <w:color w:val="595959"/>
          <w:sz w:val="18"/>
          <w:szCs w:val="18"/>
          <w:lang w:val="en-US"/>
        </w:rPr>
        <w:t>organization</w:t>
      </w:r>
      <w:r w:rsidR="00287603">
        <w:rPr>
          <w:rFonts w:ascii="Arial" w:hAnsi="Arial" w:cs="Arial"/>
          <w:i/>
          <w:color w:val="595959"/>
          <w:sz w:val="18"/>
          <w:szCs w:val="18"/>
          <w:lang w:val="en-US"/>
        </w:rPr>
        <w:t xml:space="preserve"> managing French registered aircraft</w:t>
      </w:r>
      <w:r w:rsidR="00A05D6E" w:rsidRPr="00D76F1B">
        <w:rPr>
          <w:rFonts w:ascii="Arial" w:hAnsi="Arial" w:cs="Arial"/>
          <w:i/>
          <w:color w:val="595959"/>
          <w:sz w:val="18"/>
          <w:szCs w:val="18"/>
          <w:lang w:val="en-US"/>
        </w:rPr>
        <w:t xml:space="preserve"> not having </w:t>
      </w:r>
      <w:r w:rsidR="008C4DEF">
        <w:rPr>
          <w:rFonts w:ascii="Arial" w:hAnsi="Arial" w:cs="Arial"/>
          <w:i/>
          <w:color w:val="595959"/>
          <w:sz w:val="18"/>
          <w:szCs w:val="18"/>
          <w:lang w:val="en-US"/>
        </w:rPr>
        <w:t xml:space="preserve">appropriate </w:t>
      </w:r>
      <w:r w:rsidR="00103839" w:rsidRPr="00D76F1B">
        <w:rPr>
          <w:rFonts w:ascii="Arial" w:hAnsi="Arial" w:cs="Arial"/>
          <w:i/>
          <w:color w:val="595959"/>
          <w:sz w:val="18"/>
          <w:szCs w:val="18"/>
          <w:lang w:val="en-US"/>
        </w:rPr>
        <w:t xml:space="preserve">AMP </w:t>
      </w:r>
      <w:r w:rsidR="00A05D6E" w:rsidRPr="00D76F1B">
        <w:rPr>
          <w:rFonts w:ascii="Arial" w:hAnsi="Arial" w:cs="Arial"/>
          <w:i/>
          <w:color w:val="595959"/>
          <w:sz w:val="18"/>
          <w:szCs w:val="18"/>
          <w:lang w:val="en-US"/>
        </w:rPr>
        <w:t>indirect approval</w:t>
      </w:r>
      <w:r w:rsidR="00086418">
        <w:rPr>
          <w:rFonts w:ascii="Arial" w:hAnsi="Arial" w:cs="Arial"/>
          <w:i/>
          <w:color w:val="595959"/>
          <w:sz w:val="18"/>
          <w:szCs w:val="18"/>
          <w:lang w:val="en-US"/>
        </w:rPr>
        <w:t xml:space="preserve"> (M.</w:t>
      </w:r>
      <w:r w:rsidR="00C61F86">
        <w:rPr>
          <w:rFonts w:ascii="Arial" w:hAnsi="Arial" w:cs="Arial"/>
          <w:i/>
          <w:color w:val="595959"/>
          <w:sz w:val="18"/>
          <w:szCs w:val="18"/>
          <w:lang w:val="en-US"/>
        </w:rPr>
        <w:t>FR</w:t>
      </w:r>
      <w:r w:rsidR="00086418">
        <w:rPr>
          <w:rFonts w:ascii="Arial" w:hAnsi="Arial" w:cs="Arial"/>
          <w:i/>
          <w:color w:val="595959"/>
          <w:sz w:val="18"/>
          <w:szCs w:val="18"/>
          <w:lang w:val="en-US"/>
        </w:rPr>
        <w:t>.302(c))</w:t>
      </w:r>
      <w:r w:rsidR="00A07790">
        <w:rPr>
          <w:rFonts w:ascii="Arial" w:hAnsi="Arial" w:cs="Arial"/>
          <w:i/>
          <w:color w:val="595959"/>
          <w:sz w:val="18"/>
          <w:szCs w:val="18"/>
          <w:lang w:val="en-US"/>
        </w:rPr>
        <w:t>.</w:t>
      </w:r>
      <w:r w:rsidR="00BC1895" w:rsidRPr="00BC1895">
        <w:rPr>
          <w:rFonts w:ascii="Arial" w:hAnsi="Arial" w:cs="Arial"/>
          <w:i/>
          <w:color w:val="595959"/>
          <w:sz w:val="18"/>
          <w:szCs w:val="18"/>
          <w:lang w:val="en-US"/>
        </w:rPr>
        <w:t xml:space="preserve"> </w:t>
      </w:r>
      <w:r w:rsidR="00BC1895">
        <w:rPr>
          <w:rFonts w:ascii="Arial" w:hAnsi="Arial" w:cs="Arial"/>
          <w:i/>
          <w:color w:val="595959"/>
          <w:sz w:val="18"/>
          <w:szCs w:val="18"/>
          <w:lang w:val="en-US"/>
        </w:rPr>
        <w:t xml:space="preserve">This </w:t>
      </w:r>
      <w:proofErr w:type="gramStart"/>
      <w:r w:rsidR="00BC1895">
        <w:rPr>
          <w:rFonts w:ascii="Arial" w:hAnsi="Arial" w:cs="Arial"/>
          <w:i/>
          <w:color w:val="595959"/>
          <w:sz w:val="18"/>
          <w:szCs w:val="18"/>
          <w:lang w:val="en-US"/>
        </w:rPr>
        <w:t>check-list</w:t>
      </w:r>
      <w:proofErr w:type="gramEnd"/>
      <w:r w:rsidR="00BC1895">
        <w:rPr>
          <w:rFonts w:ascii="Arial" w:hAnsi="Arial" w:cs="Arial"/>
          <w:i/>
          <w:color w:val="595959"/>
          <w:sz w:val="18"/>
          <w:szCs w:val="18"/>
          <w:lang w:val="en-US"/>
        </w:rPr>
        <w:t xml:space="preserve"> only </w:t>
      </w:r>
      <w:r w:rsidR="00546B44">
        <w:rPr>
          <w:rFonts w:ascii="Arial" w:hAnsi="Arial" w:cs="Arial"/>
          <w:i/>
          <w:color w:val="595959"/>
          <w:sz w:val="18"/>
          <w:szCs w:val="18"/>
          <w:lang w:val="en-US"/>
        </w:rPr>
        <w:t xml:space="preserve">applies to aircraft </w:t>
      </w:r>
      <w:proofErr w:type="gramStart"/>
      <w:r w:rsidR="00546B44">
        <w:rPr>
          <w:rFonts w:ascii="Arial" w:hAnsi="Arial" w:cs="Arial"/>
          <w:i/>
          <w:color w:val="595959"/>
          <w:sz w:val="18"/>
          <w:szCs w:val="18"/>
          <w:lang w:val="en-US"/>
        </w:rPr>
        <w:t>compliant</w:t>
      </w:r>
      <w:proofErr w:type="gramEnd"/>
      <w:r w:rsidR="00546B44">
        <w:rPr>
          <w:rFonts w:ascii="Arial" w:hAnsi="Arial" w:cs="Arial"/>
          <w:i/>
          <w:color w:val="595959"/>
          <w:sz w:val="18"/>
          <w:szCs w:val="18"/>
          <w:lang w:val="en-US"/>
        </w:rPr>
        <w:t xml:space="preserve"> with Part</w:t>
      </w:r>
      <w:r w:rsidR="00861269">
        <w:rPr>
          <w:rFonts w:ascii="Arial" w:hAnsi="Arial" w:cs="Arial"/>
          <w:i/>
          <w:color w:val="595959"/>
          <w:sz w:val="18"/>
          <w:szCs w:val="18"/>
          <w:lang w:val="en-US"/>
        </w:rPr>
        <w:t xml:space="preserve"> </w:t>
      </w:r>
      <w:r w:rsidR="00546B44">
        <w:rPr>
          <w:rFonts w:ascii="Arial" w:hAnsi="Arial" w:cs="Arial"/>
          <w:i/>
          <w:color w:val="595959"/>
          <w:sz w:val="18"/>
          <w:szCs w:val="18"/>
          <w:lang w:val="en-US"/>
        </w:rPr>
        <w:t>M</w:t>
      </w:r>
      <w:r w:rsidR="00A06D30">
        <w:rPr>
          <w:rFonts w:ascii="Arial" w:hAnsi="Arial" w:cs="Arial"/>
          <w:i/>
          <w:color w:val="595959"/>
          <w:sz w:val="18"/>
          <w:szCs w:val="18"/>
          <w:lang w:val="en-US"/>
        </w:rPr>
        <w:t>-FR</w:t>
      </w:r>
      <w:r w:rsidR="00BC1895">
        <w:rPr>
          <w:rFonts w:ascii="Arial" w:hAnsi="Arial" w:cs="Arial"/>
          <w:i/>
          <w:color w:val="595959"/>
          <w:sz w:val="18"/>
          <w:szCs w:val="18"/>
          <w:lang w:val="en-US"/>
        </w:rPr>
        <w:t>:</w:t>
      </w:r>
    </w:p>
    <w:p w14:paraId="44FFD083" w14:textId="3806671B" w:rsidR="00BC1895" w:rsidRDefault="00541FB6" w:rsidP="00BC1895">
      <w:pPr>
        <w:pStyle w:val="Paragraphedeliste"/>
        <w:numPr>
          <w:ilvl w:val="0"/>
          <w:numId w:val="35"/>
        </w:numPr>
        <w:ind w:right="-285"/>
        <w:jc w:val="both"/>
        <w:rPr>
          <w:rFonts w:ascii="Arial" w:hAnsi="Arial" w:cs="Arial"/>
          <w:i/>
          <w:color w:val="595959"/>
          <w:sz w:val="18"/>
          <w:szCs w:val="18"/>
          <w:lang w:val="en-US"/>
        </w:rPr>
      </w:pPr>
      <w:r>
        <w:rPr>
          <w:rFonts w:ascii="Arial" w:hAnsi="Arial" w:cs="Arial"/>
          <w:i/>
          <w:color w:val="595959"/>
          <w:sz w:val="18"/>
          <w:szCs w:val="18"/>
          <w:lang w:val="en-US"/>
        </w:rPr>
        <w:t xml:space="preserve">Other than </w:t>
      </w:r>
      <w:r w:rsidR="00191E3B">
        <w:rPr>
          <w:rFonts w:ascii="Arial" w:hAnsi="Arial" w:cs="Arial"/>
          <w:i/>
          <w:color w:val="595959"/>
          <w:sz w:val="18"/>
          <w:szCs w:val="18"/>
          <w:lang w:val="en-US"/>
        </w:rPr>
        <w:t>light</w:t>
      </w:r>
      <w:r w:rsidR="00BC1895">
        <w:rPr>
          <w:rFonts w:ascii="Arial" w:hAnsi="Arial" w:cs="Arial"/>
          <w:i/>
          <w:color w:val="595959"/>
          <w:sz w:val="18"/>
          <w:szCs w:val="18"/>
          <w:lang w:val="en-US"/>
        </w:rPr>
        <w:t xml:space="preserve"> </w:t>
      </w:r>
      <w:r w:rsidR="00191E3B">
        <w:rPr>
          <w:rFonts w:ascii="Arial" w:hAnsi="Arial" w:cs="Arial"/>
          <w:i/>
          <w:color w:val="595959"/>
          <w:sz w:val="18"/>
          <w:szCs w:val="18"/>
          <w:lang w:val="en-US"/>
        </w:rPr>
        <w:t>a</w:t>
      </w:r>
      <w:r w:rsidR="00BC1895">
        <w:rPr>
          <w:rFonts w:ascii="Arial" w:hAnsi="Arial" w:cs="Arial"/>
          <w:i/>
          <w:color w:val="595959"/>
          <w:sz w:val="18"/>
          <w:szCs w:val="18"/>
          <w:lang w:val="en-US"/>
        </w:rPr>
        <w:t>ircraft, or</w:t>
      </w:r>
    </w:p>
    <w:p w14:paraId="24EEFAF2" w14:textId="1D4BC7A5" w:rsidR="00BC1895" w:rsidRPr="00DE1152" w:rsidRDefault="000B0F36" w:rsidP="00BC1895">
      <w:pPr>
        <w:pStyle w:val="Paragraphedeliste"/>
        <w:numPr>
          <w:ilvl w:val="0"/>
          <w:numId w:val="35"/>
        </w:numPr>
        <w:ind w:right="-285"/>
        <w:jc w:val="both"/>
        <w:rPr>
          <w:rFonts w:ascii="Arial" w:hAnsi="Arial" w:cs="Arial"/>
          <w:i/>
          <w:color w:val="595959"/>
          <w:sz w:val="18"/>
          <w:szCs w:val="18"/>
          <w:lang w:val="en-US"/>
        </w:rPr>
      </w:pPr>
      <w:r>
        <w:rPr>
          <w:rFonts w:ascii="Arial" w:hAnsi="Arial" w:cs="Arial"/>
          <w:i/>
          <w:color w:val="595959"/>
          <w:sz w:val="18"/>
          <w:szCs w:val="18"/>
          <w:lang w:val="en-US"/>
        </w:rPr>
        <w:t>U</w:t>
      </w:r>
      <w:r w:rsidR="00287603">
        <w:rPr>
          <w:rFonts w:ascii="Arial" w:hAnsi="Arial" w:cs="Arial"/>
          <w:i/>
          <w:color w:val="595959"/>
          <w:sz w:val="18"/>
          <w:szCs w:val="18"/>
          <w:lang w:val="en-US"/>
        </w:rPr>
        <w:t xml:space="preserve">sed </w:t>
      </w:r>
      <w:r w:rsidR="00A90F86">
        <w:rPr>
          <w:rFonts w:ascii="Arial" w:hAnsi="Arial" w:cs="Arial"/>
          <w:i/>
          <w:color w:val="595959"/>
          <w:sz w:val="18"/>
          <w:szCs w:val="18"/>
          <w:lang w:val="en-US"/>
        </w:rPr>
        <w:t>for CTA commercial operations</w:t>
      </w:r>
    </w:p>
    <w:p w14:paraId="0DDB7838"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lastRenderedPageBreak/>
        <w:t>CONTENU</w:t>
      </w:r>
      <w:r w:rsidR="00CA4D9A">
        <w:rPr>
          <w:rFonts w:ascii="Arial" w:hAnsi="Arial" w:cs="Arial"/>
          <w:b/>
        </w:rPr>
        <w:t xml:space="preserve"> / CONTENT</w:t>
      </w:r>
    </w:p>
    <w:p w14:paraId="379FB032" w14:textId="2C9545A8" w:rsidR="00396D39" w:rsidRPr="0033261D" w:rsidRDefault="00396D39" w:rsidP="00752A11">
      <w:pPr>
        <w:ind w:right="23"/>
        <w:rPr>
          <w:rFonts w:ascii="Arial" w:hAnsi="Arial" w:cs="Arial"/>
          <w:sz w:val="20"/>
          <w:szCs w:val="20"/>
        </w:rPr>
      </w:pPr>
      <w:r w:rsidRPr="0033261D">
        <w:rPr>
          <w:rFonts w:ascii="Arial" w:hAnsi="Arial" w:cs="Arial"/>
          <w:sz w:val="20"/>
          <w:szCs w:val="20"/>
        </w:rPr>
        <w:t>Cette check-list contient les informations requises par</w:t>
      </w:r>
      <w:r w:rsidR="009C0632">
        <w:rPr>
          <w:rFonts w:ascii="Arial" w:hAnsi="Arial" w:cs="Arial"/>
          <w:sz w:val="20"/>
          <w:szCs w:val="20"/>
        </w:rPr>
        <w:t xml:space="preserve"> l’article M.</w:t>
      </w:r>
      <w:r w:rsidR="0083744F">
        <w:rPr>
          <w:rFonts w:ascii="Arial" w:hAnsi="Arial" w:cs="Arial"/>
          <w:sz w:val="20"/>
          <w:szCs w:val="20"/>
        </w:rPr>
        <w:t>FR</w:t>
      </w:r>
      <w:r w:rsidR="009C0632">
        <w:rPr>
          <w:rFonts w:ascii="Arial" w:hAnsi="Arial" w:cs="Arial"/>
          <w:sz w:val="20"/>
          <w:szCs w:val="20"/>
        </w:rPr>
        <w:t>.302</w:t>
      </w:r>
      <w:r w:rsidRPr="0033261D">
        <w:rPr>
          <w:rFonts w:ascii="Arial" w:hAnsi="Arial" w:cs="Arial"/>
          <w:sz w:val="20"/>
          <w:szCs w:val="20"/>
        </w:rPr>
        <w:t>.</w:t>
      </w:r>
    </w:p>
    <w:p w14:paraId="04373C51" w14:textId="77777777" w:rsidR="00396D39" w:rsidRPr="0033261D" w:rsidRDefault="00396D39" w:rsidP="00752A11">
      <w:pPr>
        <w:ind w:left="284" w:right="23" w:hanging="284"/>
        <w:rPr>
          <w:rFonts w:ascii="Arial" w:hAnsi="Arial" w:cs="Arial"/>
          <w:sz w:val="20"/>
          <w:szCs w:val="20"/>
        </w:rPr>
      </w:pPr>
      <w:r w:rsidRPr="0033261D">
        <w:rPr>
          <w:rFonts w:ascii="Arial" w:hAnsi="Arial" w:cs="Arial"/>
          <w:sz w:val="20"/>
          <w:szCs w:val="20"/>
        </w:rPr>
        <w:t>Dans tous les cas, la checklist doit indiquer clairement soit :</w:t>
      </w:r>
    </w:p>
    <w:p w14:paraId="5611B435" w14:textId="654E11B1" w:rsidR="00752A11" w:rsidRPr="0033261D" w:rsidRDefault="007454F4" w:rsidP="00103839">
      <w:pPr>
        <w:numPr>
          <w:ilvl w:val="0"/>
          <w:numId w:val="3"/>
        </w:numPr>
        <w:ind w:left="709" w:right="23" w:hanging="425"/>
        <w:rPr>
          <w:rFonts w:ascii="Arial" w:hAnsi="Arial" w:cs="Arial"/>
          <w:bCs/>
          <w:sz w:val="20"/>
          <w:szCs w:val="20"/>
        </w:rPr>
      </w:pPr>
      <w:r w:rsidRPr="0033261D">
        <w:rPr>
          <w:rFonts w:ascii="Arial" w:hAnsi="Arial" w:cs="Arial"/>
          <w:b/>
          <w:sz w:val="20"/>
          <w:szCs w:val="20"/>
        </w:rPr>
        <w:t>La</w:t>
      </w:r>
      <w:r w:rsidR="00752A11" w:rsidRPr="0033261D">
        <w:rPr>
          <w:rFonts w:ascii="Arial" w:hAnsi="Arial" w:cs="Arial"/>
          <w:b/>
          <w:sz w:val="20"/>
          <w:szCs w:val="20"/>
        </w:rPr>
        <w:t xml:space="preserve"> conformité </w:t>
      </w:r>
      <w:r w:rsidR="00396D39" w:rsidRPr="0033261D">
        <w:rPr>
          <w:rFonts w:ascii="Arial" w:hAnsi="Arial" w:cs="Arial"/>
          <w:sz w:val="20"/>
          <w:szCs w:val="20"/>
        </w:rPr>
        <w:t xml:space="preserve">en cochant la case </w:t>
      </w:r>
      <w:r w:rsidR="00396D39" w:rsidRPr="0033261D">
        <w:rPr>
          <w:rFonts w:ascii="Arial" w:hAnsi="Arial" w:cs="Arial"/>
          <w:b/>
          <w:sz w:val="20"/>
          <w:szCs w:val="20"/>
        </w:rPr>
        <w:t>« Oui »</w:t>
      </w:r>
    </w:p>
    <w:p w14:paraId="003B4BB8" w14:textId="77777777" w:rsidR="00396D39" w:rsidRPr="0033261D" w:rsidRDefault="00396D39" w:rsidP="00DC2FD4">
      <w:pPr>
        <w:ind w:left="709" w:right="23"/>
        <w:jc w:val="both"/>
        <w:rPr>
          <w:rFonts w:ascii="Arial" w:hAnsi="Arial" w:cs="Arial"/>
          <w:bCs/>
          <w:sz w:val="20"/>
          <w:szCs w:val="20"/>
        </w:rPr>
      </w:pPr>
      <w:r w:rsidRPr="0033261D">
        <w:rPr>
          <w:rFonts w:ascii="Arial" w:hAnsi="Arial" w:cs="Arial"/>
          <w:sz w:val="20"/>
          <w:szCs w:val="20"/>
        </w:rPr>
        <w:t>Mentionner alors la référence du paragraphe</w:t>
      </w:r>
      <w:r w:rsidR="009C0632">
        <w:rPr>
          <w:rFonts w:ascii="Arial" w:hAnsi="Arial" w:cs="Arial"/>
          <w:sz w:val="20"/>
          <w:szCs w:val="20"/>
        </w:rPr>
        <w:t xml:space="preserve"> du PE</w:t>
      </w:r>
      <w:r w:rsidRPr="0033261D">
        <w:rPr>
          <w:rFonts w:ascii="Arial" w:hAnsi="Arial" w:cs="Arial"/>
          <w:sz w:val="20"/>
          <w:szCs w:val="20"/>
        </w:rPr>
        <w:t xml:space="preserve"> traitant de cette conformité</w:t>
      </w:r>
      <w:r w:rsidR="00DC2FD4">
        <w:rPr>
          <w:rFonts w:ascii="Arial" w:hAnsi="Arial" w:cs="Arial"/>
          <w:sz w:val="20"/>
          <w:szCs w:val="20"/>
        </w:rPr>
        <w:t xml:space="preserve"> dans la colonne « </w:t>
      </w:r>
      <w:r w:rsidR="00752A11" w:rsidRPr="0033261D">
        <w:rPr>
          <w:rFonts w:ascii="Arial" w:hAnsi="Arial" w:cs="Arial"/>
          <w:sz w:val="20"/>
          <w:szCs w:val="20"/>
        </w:rPr>
        <w:t>Commentaires</w:t>
      </w:r>
      <w:r w:rsidR="00DC2FD4">
        <w:rPr>
          <w:rFonts w:ascii="Arial" w:hAnsi="Arial" w:cs="Arial"/>
          <w:sz w:val="20"/>
          <w:szCs w:val="20"/>
        </w:rPr>
        <w:t> »</w:t>
      </w:r>
      <w:r w:rsidRPr="0033261D">
        <w:rPr>
          <w:rFonts w:ascii="Arial" w:hAnsi="Arial" w:cs="Arial"/>
          <w:sz w:val="20"/>
          <w:szCs w:val="20"/>
        </w:rPr>
        <w:t>.</w:t>
      </w:r>
    </w:p>
    <w:p w14:paraId="7DD48BFC" w14:textId="7F098E2F" w:rsidR="00396D39" w:rsidRPr="0033261D" w:rsidRDefault="007454F4" w:rsidP="00103839">
      <w:pPr>
        <w:numPr>
          <w:ilvl w:val="0"/>
          <w:numId w:val="3"/>
        </w:numPr>
        <w:ind w:left="709" w:right="23" w:hanging="425"/>
        <w:rPr>
          <w:rFonts w:ascii="Arial" w:hAnsi="Arial" w:cs="Arial"/>
          <w:bCs/>
          <w:sz w:val="20"/>
          <w:szCs w:val="20"/>
        </w:rPr>
      </w:pPr>
      <w:r w:rsidRPr="0033261D">
        <w:rPr>
          <w:rFonts w:ascii="Arial" w:hAnsi="Arial" w:cs="Arial"/>
          <w:b/>
          <w:sz w:val="20"/>
          <w:szCs w:val="20"/>
        </w:rPr>
        <w:t>La</w:t>
      </w:r>
      <w:r w:rsidR="00396D39" w:rsidRPr="0033261D">
        <w:rPr>
          <w:rFonts w:ascii="Arial" w:hAnsi="Arial" w:cs="Arial"/>
          <w:b/>
          <w:sz w:val="20"/>
          <w:szCs w:val="20"/>
        </w:rPr>
        <w:t xml:space="preserve"> </w:t>
      </w:r>
      <w:r w:rsidR="00861269" w:rsidRPr="0033261D">
        <w:rPr>
          <w:rFonts w:ascii="Arial" w:hAnsi="Arial" w:cs="Arial"/>
          <w:b/>
          <w:sz w:val="20"/>
          <w:szCs w:val="20"/>
        </w:rPr>
        <w:t>non-applicabilité</w:t>
      </w:r>
      <w:r w:rsidR="00752A11" w:rsidRPr="0033261D">
        <w:rPr>
          <w:rFonts w:ascii="Arial" w:hAnsi="Arial" w:cs="Arial"/>
          <w:b/>
          <w:sz w:val="20"/>
          <w:szCs w:val="20"/>
        </w:rPr>
        <w:t xml:space="preserve"> </w:t>
      </w:r>
      <w:r w:rsidR="00396D39" w:rsidRPr="0033261D">
        <w:rPr>
          <w:rFonts w:ascii="Arial" w:hAnsi="Arial" w:cs="Arial"/>
          <w:sz w:val="20"/>
          <w:szCs w:val="20"/>
        </w:rPr>
        <w:t xml:space="preserve">en cochant la case </w:t>
      </w:r>
      <w:r w:rsidR="00396D39" w:rsidRPr="0033261D">
        <w:rPr>
          <w:rFonts w:ascii="Arial" w:hAnsi="Arial" w:cs="Arial"/>
          <w:b/>
          <w:sz w:val="20"/>
          <w:szCs w:val="20"/>
        </w:rPr>
        <w:t>« N/A »</w:t>
      </w:r>
    </w:p>
    <w:p w14:paraId="5E0B40F3" w14:textId="77777777" w:rsidR="00396D39" w:rsidRPr="0033261D" w:rsidRDefault="00396D39" w:rsidP="00752A11">
      <w:pPr>
        <w:tabs>
          <w:tab w:val="left" w:pos="709"/>
        </w:tabs>
        <w:ind w:left="709" w:right="23"/>
        <w:rPr>
          <w:rFonts w:ascii="Arial" w:hAnsi="Arial" w:cs="Arial"/>
          <w:bCs/>
          <w:sz w:val="20"/>
          <w:szCs w:val="20"/>
        </w:rPr>
      </w:pPr>
      <w:r w:rsidRPr="0033261D">
        <w:rPr>
          <w:rFonts w:ascii="Arial" w:hAnsi="Arial" w:cs="Arial"/>
          <w:sz w:val="20"/>
          <w:szCs w:val="20"/>
        </w:rPr>
        <w:t>Indiquer la raison correspondante da</w:t>
      </w:r>
      <w:r w:rsidR="00752A11" w:rsidRPr="0033261D">
        <w:rPr>
          <w:rFonts w:ascii="Arial" w:hAnsi="Arial" w:cs="Arial"/>
          <w:sz w:val="20"/>
          <w:szCs w:val="20"/>
        </w:rPr>
        <w:t xml:space="preserve">ns la colonne « Commentaires </w:t>
      </w:r>
      <w:r w:rsidRPr="0033261D">
        <w:rPr>
          <w:rFonts w:ascii="Arial" w:hAnsi="Arial" w:cs="Arial"/>
          <w:sz w:val="20"/>
          <w:szCs w:val="20"/>
        </w:rPr>
        <w:t>»</w:t>
      </w:r>
      <w:r w:rsidR="008D0B21">
        <w:rPr>
          <w:rFonts w:ascii="Arial" w:hAnsi="Arial" w:cs="Arial"/>
          <w:sz w:val="20"/>
          <w:szCs w:val="20"/>
        </w:rPr>
        <w:t>, lorsque nécessaire</w:t>
      </w:r>
      <w:r w:rsidRPr="0033261D">
        <w:rPr>
          <w:rFonts w:ascii="Arial" w:hAnsi="Arial" w:cs="Arial"/>
          <w:sz w:val="20"/>
          <w:szCs w:val="20"/>
        </w:rPr>
        <w:t>.</w:t>
      </w:r>
    </w:p>
    <w:p w14:paraId="70C7A2FC" w14:textId="2E0081A1" w:rsidR="008D0B21" w:rsidRPr="00D76F1B" w:rsidRDefault="00103839" w:rsidP="00752A11">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This check-list contents information required by </w:t>
      </w:r>
      <w:r w:rsidR="009C0632">
        <w:rPr>
          <w:rFonts w:ascii="Arial" w:hAnsi="Arial" w:cs="Arial"/>
          <w:i/>
          <w:color w:val="595959"/>
          <w:sz w:val="18"/>
          <w:szCs w:val="18"/>
          <w:lang w:val="en-US"/>
        </w:rPr>
        <w:t>article M.</w:t>
      </w:r>
      <w:r w:rsidR="0083744F">
        <w:rPr>
          <w:rFonts w:ascii="Arial" w:hAnsi="Arial" w:cs="Arial"/>
          <w:i/>
          <w:color w:val="595959"/>
          <w:sz w:val="18"/>
          <w:szCs w:val="18"/>
          <w:lang w:val="en-US"/>
        </w:rPr>
        <w:t>FR</w:t>
      </w:r>
      <w:r w:rsidR="009C0632">
        <w:rPr>
          <w:rFonts w:ascii="Arial" w:hAnsi="Arial" w:cs="Arial"/>
          <w:i/>
          <w:color w:val="595959"/>
          <w:sz w:val="18"/>
          <w:szCs w:val="18"/>
          <w:lang w:val="en-US"/>
        </w:rPr>
        <w:t>.302.</w:t>
      </w:r>
    </w:p>
    <w:p w14:paraId="35C48F4A" w14:textId="77777777" w:rsidR="00103839" w:rsidRPr="00D76F1B" w:rsidRDefault="00103839" w:rsidP="00752A11">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I</w:t>
      </w:r>
      <w:r w:rsidR="008D0B21" w:rsidRPr="00D76F1B">
        <w:rPr>
          <w:rFonts w:ascii="Arial" w:hAnsi="Arial" w:cs="Arial"/>
          <w:i/>
          <w:color w:val="595959"/>
          <w:sz w:val="18"/>
          <w:szCs w:val="18"/>
          <w:lang w:val="en-US"/>
        </w:rPr>
        <w:t>n</w:t>
      </w:r>
      <w:r w:rsidRPr="00D76F1B">
        <w:rPr>
          <w:rFonts w:ascii="Arial" w:hAnsi="Arial" w:cs="Arial"/>
          <w:i/>
          <w:color w:val="595959"/>
          <w:sz w:val="18"/>
          <w:szCs w:val="18"/>
          <w:lang w:val="en-US"/>
        </w:rPr>
        <w:t xml:space="preserve"> all cases, it must clearly indicate:</w:t>
      </w:r>
    </w:p>
    <w:p w14:paraId="50B9D988" w14:textId="6479D1C8" w:rsidR="00103839" w:rsidRPr="00D76F1B" w:rsidRDefault="00861269" w:rsidP="00103839">
      <w:pPr>
        <w:numPr>
          <w:ilvl w:val="0"/>
          <w:numId w:val="27"/>
        </w:numPr>
        <w:ind w:right="23"/>
        <w:jc w:val="both"/>
        <w:rPr>
          <w:rFonts w:ascii="Arial" w:hAnsi="Arial" w:cs="Arial"/>
          <w:i/>
          <w:color w:val="595959"/>
          <w:sz w:val="18"/>
          <w:szCs w:val="18"/>
          <w:lang w:val="en-US"/>
        </w:rPr>
      </w:pPr>
      <w:r w:rsidRPr="00D76F1B">
        <w:rPr>
          <w:rFonts w:ascii="Arial" w:hAnsi="Arial" w:cs="Arial"/>
          <w:i/>
          <w:color w:val="595959"/>
          <w:sz w:val="18"/>
          <w:szCs w:val="18"/>
          <w:lang w:val="en-US"/>
        </w:rPr>
        <w:t>either</w:t>
      </w:r>
      <w:r w:rsidR="00103839" w:rsidRPr="00D76F1B">
        <w:rPr>
          <w:rFonts w:ascii="Arial" w:hAnsi="Arial" w:cs="Arial"/>
          <w:i/>
          <w:color w:val="595959"/>
          <w:sz w:val="18"/>
          <w:szCs w:val="18"/>
          <w:lang w:val="en-US"/>
        </w:rPr>
        <w:t xml:space="preserve"> the </w:t>
      </w:r>
      <w:r w:rsidR="00103839" w:rsidRPr="00D76F1B">
        <w:rPr>
          <w:rFonts w:ascii="Arial" w:hAnsi="Arial" w:cs="Arial"/>
          <w:b/>
          <w:i/>
          <w:color w:val="595959"/>
          <w:sz w:val="18"/>
          <w:szCs w:val="18"/>
          <w:lang w:val="en-US"/>
        </w:rPr>
        <w:t xml:space="preserve">compliance </w:t>
      </w:r>
      <w:r w:rsidR="00103839" w:rsidRPr="00D76F1B">
        <w:rPr>
          <w:rFonts w:ascii="Arial" w:hAnsi="Arial" w:cs="Arial"/>
          <w:i/>
          <w:color w:val="595959"/>
          <w:sz w:val="18"/>
          <w:szCs w:val="18"/>
          <w:lang w:val="en-US"/>
        </w:rPr>
        <w:t>by ticking the block “</w:t>
      </w:r>
      <w:r w:rsidR="00103839" w:rsidRPr="00D76F1B">
        <w:rPr>
          <w:rFonts w:ascii="Arial" w:hAnsi="Arial" w:cs="Arial"/>
          <w:b/>
          <w:i/>
          <w:color w:val="595959"/>
          <w:sz w:val="18"/>
          <w:szCs w:val="18"/>
          <w:lang w:val="en-US"/>
        </w:rPr>
        <w:t>Yes</w:t>
      </w:r>
      <w:r w:rsidR="00103839" w:rsidRPr="00D76F1B">
        <w:rPr>
          <w:rFonts w:ascii="Arial" w:hAnsi="Arial" w:cs="Arial"/>
          <w:i/>
          <w:color w:val="595959"/>
          <w:sz w:val="18"/>
          <w:szCs w:val="18"/>
          <w:lang w:val="en-US"/>
        </w:rPr>
        <w:t>”</w:t>
      </w:r>
    </w:p>
    <w:p w14:paraId="04DB1379" w14:textId="77777777" w:rsidR="0086008E" w:rsidRPr="00D76F1B" w:rsidRDefault="0086008E" w:rsidP="0086008E">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ab/>
        <w:t xml:space="preserve">Indicate </w:t>
      </w:r>
      <w:r w:rsidR="00DA11E1" w:rsidRPr="00D76F1B">
        <w:rPr>
          <w:rFonts w:ascii="Arial" w:hAnsi="Arial" w:cs="Arial"/>
          <w:i/>
          <w:color w:val="595959"/>
          <w:sz w:val="18"/>
          <w:szCs w:val="18"/>
          <w:lang w:val="en-US"/>
        </w:rPr>
        <w:t>the reference of the compliant AMP paragraph</w:t>
      </w:r>
      <w:r w:rsidRPr="00D76F1B">
        <w:rPr>
          <w:rFonts w:ascii="Arial" w:hAnsi="Arial" w:cs="Arial"/>
          <w:i/>
          <w:color w:val="595959"/>
          <w:sz w:val="18"/>
          <w:szCs w:val="18"/>
          <w:lang w:val="en-US"/>
        </w:rPr>
        <w:t xml:space="preserve"> in the “Comments” column.</w:t>
      </w:r>
    </w:p>
    <w:p w14:paraId="6386ACFF" w14:textId="3071CCC2" w:rsidR="00103839" w:rsidRPr="00D76F1B" w:rsidRDefault="00103839" w:rsidP="00103839">
      <w:pPr>
        <w:numPr>
          <w:ilvl w:val="0"/>
          <w:numId w:val="27"/>
        </w:numPr>
        <w:ind w:right="23"/>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or, </w:t>
      </w:r>
      <w:r w:rsidR="00861269" w:rsidRPr="00D76F1B">
        <w:rPr>
          <w:rFonts w:ascii="Arial" w:hAnsi="Arial" w:cs="Arial"/>
          <w:b/>
          <w:i/>
          <w:color w:val="595959"/>
          <w:sz w:val="18"/>
          <w:szCs w:val="18"/>
          <w:lang w:val="en-US"/>
        </w:rPr>
        <w:t>non-applicable</w:t>
      </w:r>
      <w:r w:rsidRPr="00D76F1B">
        <w:rPr>
          <w:rFonts w:ascii="Arial" w:hAnsi="Arial" w:cs="Arial"/>
          <w:i/>
          <w:color w:val="595959"/>
          <w:sz w:val="18"/>
          <w:szCs w:val="18"/>
          <w:lang w:val="en-US"/>
        </w:rPr>
        <w:t xml:space="preserve"> by ti</w:t>
      </w:r>
      <w:r w:rsidR="0086008E" w:rsidRPr="00D76F1B">
        <w:rPr>
          <w:rFonts w:ascii="Arial" w:hAnsi="Arial" w:cs="Arial"/>
          <w:i/>
          <w:color w:val="595959"/>
          <w:sz w:val="18"/>
          <w:szCs w:val="18"/>
          <w:lang w:val="en-US"/>
        </w:rPr>
        <w:t>c</w:t>
      </w:r>
      <w:r w:rsidRPr="00D76F1B">
        <w:rPr>
          <w:rFonts w:ascii="Arial" w:hAnsi="Arial" w:cs="Arial"/>
          <w:i/>
          <w:color w:val="595959"/>
          <w:sz w:val="18"/>
          <w:szCs w:val="18"/>
          <w:lang w:val="en-US"/>
        </w:rPr>
        <w:t xml:space="preserve">king </w:t>
      </w:r>
      <w:r w:rsidR="0086008E" w:rsidRPr="00D76F1B">
        <w:rPr>
          <w:rFonts w:ascii="Arial" w:hAnsi="Arial" w:cs="Arial"/>
          <w:i/>
          <w:color w:val="595959"/>
          <w:sz w:val="18"/>
          <w:szCs w:val="18"/>
          <w:lang w:val="en-US"/>
        </w:rPr>
        <w:t>the block “</w:t>
      </w:r>
      <w:r w:rsidR="0086008E" w:rsidRPr="00D76F1B">
        <w:rPr>
          <w:rFonts w:ascii="Arial" w:hAnsi="Arial" w:cs="Arial"/>
          <w:b/>
          <w:i/>
          <w:color w:val="595959"/>
          <w:sz w:val="18"/>
          <w:szCs w:val="18"/>
          <w:lang w:val="en-US"/>
        </w:rPr>
        <w:t>N/A</w:t>
      </w:r>
      <w:r w:rsidR="0086008E" w:rsidRPr="00D76F1B">
        <w:rPr>
          <w:rFonts w:ascii="Arial" w:hAnsi="Arial" w:cs="Arial"/>
          <w:i/>
          <w:color w:val="595959"/>
          <w:sz w:val="18"/>
          <w:szCs w:val="18"/>
          <w:lang w:val="en-US"/>
        </w:rPr>
        <w:t>”</w:t>
      </w:r>
    </w:p>
    <w:p w14:paraId="776DA89D" w14:textId="1FC8D779" w:rsidR="00D40E81" w:rsidRDefault="0086008E" w:rsidP="00D40E81">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ab/>
        <w:t>Indicate the corresponding</w:t>
      </w:r>
      <w:r w:rsidR="009C0632">
        <w:rPr>
          <w:rFonts w:ascii="Arial" w:hAnsi="Arial" w:cs="Arial"/>
          <w:i/>
          <w:color w:val="595959"/>
          <w:sz w:val="18"/>
          <w:szCs w:val="18"/>
          <w:lang w:val="en-US"/>
        </w:rPr>
        <w:t xml:space="preserve"> </w:t>
      </w:r>
      <w:r w:rsidR="009C0632" w:rsidRPr="00D76F1B">
        <w:rPr>
          <w:rFonts w:ascii="Arial" w:hAnsi="Arial" w:cs="Arial"/>
          <w:i/>
          <w:color w:val="595959"/>
          <w:sz w:val="18"/>
          <w:szCs w:val="18"/>
          <w:lang w:val="en-US"/>
        </w:rPr>
        <w:t>reason</w:t>
      </w:r>
      <w:r w:rsidRPr="00D76F1B">
        <w:rPr>
          <w:rFonts w:ascii="Arial" w:hAnsi="Arial" w:cs="Arial"/>
          <w:i/>
          <w:color w:val="595959"/>
          <w:sz w:val="18"/>
          <w:szCs w:val="18"/>
          <w:lang w:val="en-US"/>
        </w:rPr>
        <w:t xml:space="preserve"> in the “Comments” column</w:t>
      </w:r>
      <w:r w:rsidR="008D0B21" w:rsidRPr="00D76F1B">
        <w:rPr>
          <w:rFonts w:ascii="Arial" w:hAnsi="Arial" w:cs="Arial"/>
          <w:i/>
          <w:color w:val="595959"/>
          <w:sz w:val="18"/>
          <w:szCs w:val="18"/>
          <w:lang w:val="en-US"/>
        </w:rPr>
        <w:t xml:space="preserve">, as </w:t>
      </w:r>
      <w:r w:rsidR="00D40E81">
        <w:rPr>
          <w:rFonts w:ascii="Arial" w:hAnsi="Arial" w:cs="Arial"/>
          <w:i/>
          <w:color w:val="595959"/>
          <w:sz w:val="18"/>
          <w:szCs w:val="18"/>
          <w:lang w:val="en-US"/>
        </w:rPr>
        <w:t>necessary</w:t>
      </w:r>
    </w:p>
    <w:p w14:paraId="3E212F46" w14:textId="7D972B9A" w:rsidR="000B0F36" w:rsidRDefault="000B0F36">
      <w:pPr>
        <w:rPr>
          <w:rFonts w:ascii="Arial" w:hAnsi="Arial" w:cs="Arial"/>
          <w:i/>
          <w:color w:val="595959"/>
          <w:sz w:val="18"/>
          <w:szCs w:val="18"/>
          <w:lang w:val="en-US"/>
        </w:rPr>
      </w:pPr>
      <w:r>
        <w:rPr>
          <w:rFonts w:ascii="Arial" w:hAnsi="Arial" w:cs="Arial"/>
          <w:i/>
          <w:color w:val="595959"/>
          <w:sz w:val="18"/>
          <w:szCs w:val="18"/>
          <w:lang w:val="en-US"/>
        </w:rPr>
        <w:br w:type="page"/>
      </w:r>
    </w:p>
    <w:p w14:paraId="2B70AFB4" w14:textId="77777777" w:rsidR="00D40E81" w:rsidRDefault="00D40E81" w:rsidP="00D40E81">
      <w:pPr>
        <w:ind w:right="23"/>
        <w:jc w:val="center"/>
        <w:rPr>
          <w:rFonts w:ascii="Arial" w:hAnsi="Arial" w:cs="Arial"/>
          <w:i/>
          <w:color w:val="595959"/>
          <w:sz w:val="18"/>
          <w:szCs w:val="18"/>
          <w:lang w:val="en-US"/>
        </w:rPr>
      </w:pPr>
    </w:p>
    <w:p w14:paraId="78E43D8C" w14:textId="19DC812C" w:rsidR="00C779EC" w:rsidRDefault="00C779EC" w:rsidP="00D40E81">
      <w:pPr>
        <w:ind w:right="23"/>
        <w:jc w:val="center"/>
        <w:rPr>
          <w:rFonts w:ascii="Arial" w:hAnsi="Arial" w:cs="Arial"/>
          <w:b/>
        </w:rPr>
      </w:pPr>
      <w:r w:rsidRPr="00900F8F">
        <w:rPr>
          <w:rFonts w:ascii="Arial" w:hAnsi="Arial" w:cs="Arial"/>
          <w:b/>
        </w:rPr>
        <w:t>A RENSEIGNER ET A SIGNER PAR LE POSTULANT</w:t>
      </w:r>
    </w:p>
    <w:p w14:paraId="671A17FF" w14:textId="77777777" w:rsidR="0045207D" w:rsidRDefault="00C779EC" w:rsidP="00C779EC">
      <w:pPr>
        <w:spacing w:after="120"/>
        <w:jc w:val="center"/>
        <w:rPr>
          <w:rFonts w:ascii="Arial" w:hAnsi="Arial" w:cs="Arial"/>
          <w:i/>
          <w:lang w:val="en-GB"/>
        </w:rPr>
      </w:pPr>
      <w:r w:rsidRPr="00435AF2">
        <w:rPr>
          <w:rFonts w:ascii="Arial" w:hAnsi="Arial" w:cs="Arial"/>
          <w:i/>
          <w:lang w:val="en-GB"/>
        </w:rPr>
        <w:t>TO BE COMPLETED AND SIGNED BY THE APPLICANT</w:t>
      </w:r>
    </w:p>
    <w:p w14:paraId="3C4A1C9C" w14:textId="77777777" w:rsidR="000B0F36" w:rsidRDefault="000B0F36" w:rsidP="00C779EC">
      <w:pPr>
        <w:spacing w:after="120"/>
        <w:jc w:val="center"/>
        <w:rPr>
          <w:rFonts w:ascii="Arial" w:hAnsi="Arial" w:cs="Arial"/>
          <w:i/>
          <w:lang w:val="en-GB"/>
        </w:rPr>
      </w:pPr>
    </w:p>
    <w:p w14:paraId="00CD39C4" w14:textId="77777777" w:rsidR="000B0F36" w:rsidRPr="00435AF2" w:rsidRDefault="000B0F36" w:rsidP="00C779EC">
      <w:pPr>
        <w:spacing w:after="120"/>
        <w:jc w:val="center"/>
        <w:rPr>
          <w:rFonts w:ascii="Arial" w:hAnsi="Arial" w:cs="Arial"/>
          <w:i/>
          <w:lang w:val="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36"/>
      </w:tblGrid>
      <w:tr w:rsidR="0066488B" w:rsidRPr="0033261D" w14:paraId="089AD334" w14:textId="77777777" w:rsidTr="00C779EC">
        <w:tc>
          <w:tcPr>
            <w:tcW w:w="5495" w:type="dxa"/>
          </w:tcPr>
          <w:p w14:paraId="6F178074" w14:textId="77777777" w:rsidR="00855055" w:rsidRPr="0033261D" w:rsidRDefault="0002500D">
            <w:pPr>
              <w:spacing w:before="60" w:after="60"/>
              <w:rPr>
                <w:rFonts w:ascii="Arial" w:hAnsi="Arial" w:cs="Arial"/>
                <w:i/>
                <w:sz w:val="16"/>
                <w:szCs w:val="16"/>
              </w:rPr>
            </w:pPr>
            <w:r>
              <w:rPr>
                <w:rFonts w:ascii="Arial" w:hAnsi="Arial" w:cs="Arial"/>
                <w:sz w:val="18"/>
                <w:szCs w:val="18"/>
              </w:rPr>
              <w:t>Numéro de</w:t>
            </w:r>
            <w:r w:rsidRPr="0033261D">
              <w:rPr>
                <w:rFonts w:ascii="Arial" w:hAnsi="Arial" w:cs="Arial"/>
                <w:sz w:val="18"/>
                <w:szCs w:val="18"/>
              </w:rPr>
              <w:t xml:space="preserve"> </w:t>
            </w:r>
            <w:r w:rsidR="008C4DEF">
              <w:rPr>
                <w:rFonts w:ascii="Arial" w:hAnsi="Arial" w:cs="Arial"/>
                <w:sz w:val="18"/>
                <w:szCs w:val="18"/>
              </w:rPr>
              <w:t xml:space="preserve">CTA </w:t>
            </w:r>
            <w:r w:rsidR="0066488B" w:rsidRPr="0033261D">
              <w:rPr>
                <w:rFonts w:ascii="Arial" w:hAnsi="Arial" w:cs="Arial"/>
                <w:sz w:val="18"/>
                <w:szCs w:val="18"/>
              </w:rPr>
              <w:t>(si applicable)</w:t>
            </w:r>
            <w:r w:rsidR="00855055" w:rsidRPr="0033261D">
              <w:rPr>
                <w:rFonts w:ascii="Arial" w:hAnsi="Arial" w:cs="Arial"/>
                <w:sz w:val="18"/>
                <w:szCs w:val="18"/>
              </w:rPr>
              <w:t xml:space="preserve"> / </w:t>
            </w:r>
            <w:r w:rsidR="00855055" w:rsidRPr="00D76F1B">
              <w:rPr>
                <w:rFonts w:ascii="Arial" w:hAnsi="Arial" w:cs="Arial"/>
                <w:i/>
                <w:color w:val="595959"/>
                <w:sz w:val="16"/>
                <w:szCs w:val="16"/>
              </w:rPr>
              <w:t xml:space="preserve">AOC </w:t>
            </w:r>
            <w:proofErr w:type="spellStart"/>
            <w:r w:rsidR="00855055" w:rsidRPr="00D76F1B">
              <w:rPr>
                <w:rFonts w:ascii="Arial" w:hAnsi="Arial" w:cs="Arial"/>
                <w:i/>
                <w:color w:val="595959"/>
                <w:sz w:val="16"/>
                <w:szCs w:val="16"/>
              </w:rPr>
              <w:t>approval</w:t>
            </w:r>
            <w:proofErr w:type="spellEnd"/>
            <w:r w:rsidR="00855055" w:rsidRPr="00D76F1B">
              <w:rPr>
                <w:rFonts w:ascii="Arial" w:hAnsi="Arial" w:cs="Arial"/>
                <w:i/>
                <w:color w:val="595959"/>
                <w:sz w:val="16"/>
                <w:szCs w:val="16"/>
              </w:rPr>
              <w:t xml:space="preserve"> (if applicable)</w:t>
            </w:r>
          </w:p>
        </w:tc>
        <w:tc>
          <w:tcPr>
            <w:tcW w:w="4536" w:type="dxa"/>
          </w:tcPr>
          <w:p w14:paraId="73A7D4C7" w14:textId="77777777" w:rsidR="0066488B" w:rsidRPr="00435AF2" w:rsidRDefault="0066488B" w:rsidP="00435AF2">
            <w:pPr>
              <w:spacing w:before="60" w:after="60"/>
              <w:rPr>
                <w:rFonts w:ascii="Arial" w:hAnsi="Arial" w:cs="Arial"/>
                <w:b/>
                <w:sz w:val="18"/>
                <w:szCs w:val="18"/>
              </w:rPr>
            </w:pPr>
          </w:p>
        </w:tc>
      </w:tr>
      <w:tr w:rsidR="0066488B" w:rsidRPr="0033261D" w14:paraId="149C450D" w14:textId="77777777" w:rsidTr="00C779EC">
        <w:tc>
          <w:tcPr>
            <w:tcW w:w="5495" w:type="dxa"/>
          </w:tcPr>
          <w:p w14:paraId="36A51D93" w14:textId="137FE9C8" w:rsidR="00855055" w:rsidRPr="0033261D" w:rsidRDefault="0002500D" w:rsidP="003D3873">
            <w:pPr>
              <w:spacing w:before="60" w:after="60"/>
              <w:rPr>
                <w:rFonts w:ascii="Arial" w:hAnsi="Arial" w:cs="Arial"/>
                <w:i/>
                <w:sz w:val="16"/>
                <w:szCs w:val="16"/>
              </w:rPr>
            </w:pPr>
            <w:r>
              <w:rPr>
                <w:rFonts w:ascii="Arial" w:hAnsi="Arial" w:cs="Arial"/>
                <w:sz w:val="18"/>
                <w:szCs w:val="18"/>
              </w:rPr>
              <w:t>Numéro d’</w:t>
            </w:r>
            <w:r w:rsidR="00861269">
              <w:rPr>
                <w:rFonts w:ascii="Arial" w:hAnsi="Arial" w:cs="Arial"/>
                <w:sz w:val="18"/>
                <w:szCs w:val="18"/>
              </w:rPr>
              <w:t>organisme</w:t>
            </w:r>
            <w:r>
              <w:rPr>
                <w:rFonts w:ascii="Arial" w:hAnsi="Arial" w:cs="Arial"/>
                <w:sz w:val="18"/>
                <w:szCs w:val="18"/>
              </w:rPr>
              <w:t xml:space="preserve"> </w:t>
            </w:r>
            <w:r w:rsidR="00861269">
              <w:rPr>
                <w:rFonts w:ascii="Arial" w:hAnsi="Arial" w:cs="Arial"/>
                <w:sz w:val="18"/>
                <w:szCs w:val="18"/>
              </w:rPr>
              <w:t>agréé</w:t>
            </w:r>
            <w:r w:rsidR="00861269" w:rsidRPr="0033261D">
              <w:rPr>
                <w:rFonts w:ascii="Arial" w:hAnsi="Arial" w:cs="Arial"/>
                <w:sz w:val="20"/>
                <w:szCs w:val="20"/>
              </w:rPr>
              <w:t xml:space="preserve"> </w:t>
            </w:r>
            <w:r w:rsidR="00861269" w:rsidRPr="0033261D">
              <w:rPr>
                <w:rFonts w:ascii="Arial" w:hAnsi="Arial" w:cs="Arial"/>
                <w:sz w:val="18"/>
                <w:szCs w:val="18"/>
              </w:rPr>
              <w:t>(</w:t>
            </w:r>
            <w:r w:rsidR="0066488B" w:rsidRPr="0033261D">
              <w:rPr>
                <w:rFonts w:ascii="Arial" w:hAnsi="Arial" w:cs="Arial"/>
                <w:sz w:val="18"/>
                <w:szCs w:val="18"/>
              </w:rPr>
              <w:t>si applicable)</w:t>
            </w:r>
            <w:r w:rsidR="00855055" w:rsidRPr="0033261D">
              <w:rPr>
                <w:rFonts w:ascii="Arial" w:hAnsi="Arial" w:cs="Arial"/>
                <w:sz w:val="18"/>
                <w:szCs w:val="18"/>
              </w:rPr>
              <w:t xml:space="preserve"> / </w:t>
            </w:r>
            <w:r>
              <w:rPr>
                <w:rFonts w:ascii="Arial" w:hAnsi="Arial" w:cs="Arial"/>
                <w:i/>
                <w:color w:val="595959"/>
                <w:sz w:val="16"/>
                <w:szCs w:val="16"/>
              </w:rPr>
              <w:t xml:space="preserve">organisation </w:t>
            </w:r>
            <w:proofErr w:type="spellStart"/>
            <w:r>
              <w:rPr>
                <w:rFonts w:ascii="Arial" w:hAnsi="Arial" w:cs="Arial"/>
                <w:i/>
                <w:color w:val="595959"/>
                <w:sz w:val="16"/>
                <w:szCs w:val="16"/>
              </w:rPr>
              <w:t>approval</w:t>
            </w:r>
            <w:proofErr w:type="spellEnd"/>
            <w:r>
              <w:rPr>
                <w:rFonts w:ascii="Arial" w:hAnsi="Arial" w:cs="Arial"/>
                <w:i/>
                <w:color w:val="595959"/>
                <w:sz w:val="16"/>
                <w:szCs w:val="16"/>
              </w:rPr>
              <w:t xml:space="preserve"> </w:t>
            </w:r>
            <w:proofErr w:type="spellStart"/>
            <w:r>
              <w:rPr>
                <w:rFonts w:ascii="Arial" w:hAnsi="Arial" w:cs="Arial"/>
                <w:i/>
                <w:color w:val="595959"/>
                <w:sz w:val="16"/>
                <w:szCs w:val="16"/>
              </w:rPr>
              <w:t>number</w:t>
            </w:r>
            <w:proofErr w:type="spellEnd"/>
            <w:r w:rsidR="00855055" w:rsidRPr="00D76F1B">
              <w:rPr>
                <w:rFonts w:ascii="Arial" w:hAnsi="Arial" w:cs="Arial"/>
                <w:i/>
                <w:color w:val="595959"/>
                <w:sz w:val="16"/>
                <w:szCs w:val="16"/>
              </w:rPr>
              <w:t xml:space="preserve"> (if applicable)</w:t>
            </w:r>
          </w:p>
        </w:tc>
        <w:tc>
          <w:tcPr>
            <w:tcW w:w="4536" w:type="dxa"/>
          </w:tcPr>
          <w:p w14:paraId="776C6644" w14:textId="77777777" w:rsidR="0066488B" w:rsidRPr="00435AF2" w:rsidRDefault="0066488B" w:rsidP="00435AF2">
            <w:pPr>
              <w:spacing w:before="60" w:after="60"/>
              <w:rPr>
                <w:rFonts w:ascii="Arial" w:hAnsi="Arial" w:cs="Arial"/>
                <w:b/>
                <w:sz w:val="18"/>
                <w:szCs w:val="18"/>
              </w:rPr>
            </w:pPr>
          </w:p>
        </w:tc>
      </w:tr>
      <w:tr w:rsidR="004B00DB" w:rsidRPr="0033261D" w14:paraId="044FD0A7" w14:textId="77777777" w:rsidTr="00C779EC">
        <w:tc>
          <w:tcPr>
            <w:tcW w:w="5495" w:type="dxa"/>
          </w:tcPr>
          <w:p w14:paraId="4A11D16C" w14:textId="77777777" w:rsidR="004B00DB" w:rsidRPr="0033261D" w:rsidRDefault="004B00DB">
            <w:pPr>
              <w:spacing w:before="60" w:after="60"/>
              <w:rPr>
                <w:rFonts w:ascii="Arial" w:hAnsi="Arial" w:cs="Arial"/>
                <w:sz w:val="18"/>
                <w:szCs w:val="18"/>
              </w:rPr>
            </w:pPr>
            <w:r>
              <w:rPr>
                <w:rFonts w:ascii="Arial" w:hAnsi="Arial" w:cs="Arial"/>
                <w:sz w:val="18"/>
                <w:szCs w:val="18"/>
              </w:rPr>
              <w:t xml:space="preserve">Nom du demandeur (si autre qu’un organisme) / </w:t>
            </w:r>
            <w:proofErr w:type="spellStart"/>
            <w:r>
              <w:rPr>
                <w:rFonts w:ascii="Arial" w:hAnsi="Arial" w:cs="Arial"/>
                <w:sz w:val="18"/>
                <w:szCs w:val="18"/>
              </w:rPr>
              <w:t>Applicant</w:t>
            </w:r>
            <w:proofErr w:type="spellEnd"/>
            <w:r>
              <w:rPr>
                <w:rFonts w:ascii="Arial" w:hAnsi="Arial" w:cs="Arial"/>
                <w:sz w:val="18"/>
                <w:szCs w:val="18"/>
              </w:rPr>
              <w:t xml:space="preserve"> </w:t>
            </w:r>
            <w:proofErr w:type="spellStart"/>
            <w:r>
              <w:rPr>
                <w:rFonts w:ascii="Arial" w:hAnsi="Arial" w:cs="Arial"/>
                <w:sz w:val="18"/>
                <w:szCs w:val="18"/>
              </w:rPr>
              <w:t>name</w:t>
            </w:r>
            <w:proofErr w:type="spellEnd"/>
            <w:r>
              <w:rPr>
                <w:rFonts w:ascii="Arial" w:hAnsi="Arial" w:cs="Arial"/>
                <w:sz w:val="18"/>
                <w:szCs w:val="18"/>
              </w:rPr>
              <w:t xml:space="preserve"> (</w:t>
            </w:r>
            <w:proofErr w:type="spellStart"/>
            <w:r>
              <w:rPr>
                <w:rFonts w:ascii="Arial" w:hAnsi="Arial" w:cs="Arial"/>
                <w:sz w:val="18"/>
                <w:szCs w:val="18"/>
              </w:rPr>
              <w:t>when</w:t>
            </w:r>
            <w:proofErr w:type="spellEnd"/>
            <w:r>
              <w:rPr>
                <w:rFonts w:ascii="Arial" w:hAnsi="Arial" w:cs="Arial"/>
                <w:sz w:val="18"/>
                <w:szCs w:val="18"/>
              </w:rPr>
              <w:t xml:space="preserve"> no organisation </w:t>
            </w:r>
            <w:proofErr w:type="spellStart"/>
            <w:r>
              <w:rPr>
                <w:rFonts w:ascii="Arial" w:hAnsi="Arial" w:cs="Arial"/>
                <w:sz w:val="18"/>
                <w:szCs w:val="18"/>
              </w:rPr>
              <w:t>is</w:t>
            </w:r>
            <w:proofErr w:type="spellEnd"/>
            <w:r>
              <w:rPr>
                <w:rFonts w:ascii="Arial" w:hAnsi="Arial" w:cs="Arial"/>
                <w:sz w:val="18"/>
                <w:szCs w:val="18"/>
              </w:rPr>
              <w:t xml:space="preserve"> </w:t>
            </w:r>
            <w:proofErr w:type="spellStart"/>
            <w:r>
              <w:rPr>
                <w:rFonts w:ascii="Arial" w:hAnsi="Arial" w:cs="Arial"/>
                <w:sz w:val="18"/>
                <w:szCs w:val="18"/>
              </w:rPr>
              <w:t>involved</w:t>
            </w:r>
            <w:proofErr w:type="spellEnd"/>
            <w:r>
              <w:rPr>
                <w:rFonts w:ascii="Arial" w:hAnsi="Arial" w:cs="Arial"/>
                <w:sz w:val="18"/>
                <w:szCs w:val="18"/>
              </w:rPr>
              <w:t>)</w:t>
            </w:r>
          </w:p>
        </w:tc>
        <w:tc>
          <w:tcPr>
            <w:tcW w:w="4536" w:type="dxa"/>
          </w:tcPr>
          <w:p w14:paraId="289C03F0" w14:textId="77777777" w:rsidR="004B00DB" w:rsidRPr="00435AF2" w:rsidRDefault="004B00DB" w:rsidP="00435AF2">
            <w:pPr>
              <w:spacing w:before="60" w:after="60"/>
              <w:rPr>
                <w:rFonts w:ascii="Arial" w:hAnsi="Arial" w:cs="Arial"/>
                <w:b/>
                <w:sz w:val="18"/>
                <w:szCs w:val="18"/>
              </w:rPr>
            </w:pPr>
          </w:p>
        </w:tc>
      </w:tr>
      <w:tr w:rsidR="0066488B" w:rsidRPr="0033261D" w14:paraId="65C57C79" w14:textId="77777777" w:rsidTr="00C779EC">
        <w:tc>
          <w:tcPr>
            <w:tcW w:w="5495" w:type="dxa"/>
          </w:tcPr>
          <w:p w14:paraId="05044E92" w14:textId="77777777" w:rsidR="00855055" w:rsidRPr="0033261D" w:rsidRDefault="0066488B" w:rsidP="00855055">
            <w:pPr>
              <w:spacing w:before="60" w:after="60"/>
              <w:rPr>
                <w:rFonts w:ascii="Arial" w:hAnsi="Arial" w:cs="Arial"/>
                <w:i/>
                <w:sz w:val="16"/>
                <w:szCs w:val="16"/>
              </w:rPr>
            </w:pPr>
            <w:r w:rsidRPr="0033261D">
              <w:rPr>
                <w:rFonts w:ascii="Arial" w:hAnsi="Arial" w:cs="Arial"/>
                <w:sz w:val="18"/>
                <w:szCs w:val="18"/>
              </w:rPr>
              <w:t>Référence PE (si existant)</w:t>
            </w:r>
            <w:r w:rsidR="00855055" w:rsidRPr="0033261D">
              <w:rPr>
                <w:rFonts w:ascii="Arial" w:hAnsi="Arial" w:cs="Arial"/>
                <w:sz w:val="18"/>
                <w:szCs w:val="18"/>
              </w:rPr>
              <w:t xml:space="preserve"> / </w:t>
            </w:r>
            <w:r w:rsidR="00855055" w:rsidRPr="00D76F1B">
              <w:rPr>
                <w:rFonts w:ascii="Arial" w:hAnsi="Arial" w:cs="Arial"/>
                <w:i/>
                <w:color w:val="595959"/>
                <w:sz w:val="16"/>
                <w:szCs w:val="16"/>
              </w:rPr>
              <w:t xml:space="preserve">AMP </w:t>
            </w:r>
            <w:proofErr w:type="spellStart"/>
            <w:r w:rsidR="00855055" w:rsidRPr="00D76F1B">
              <w:rPr>
                <w:rFonts w:ascii="Arial" w:hAnsi="Arial" w:cs="Arial"/>
                <w:i/>
                <w:color w:val="595959"/>
                <w:sz w:val="16"/>
                <w:szCs w:val="16"/>
              </w:rPr>
              <w:t>reference</w:t>
            </w:r>
            <w:proofErr w:type="spellEnd"/>
            <w:r w:rsidR="00855055" w:rsidRPr="00D76F1B">
              <w:rPr>
                <w:rFonts w:ascii="Arial" w:hAnsi="Arial" w:cs="Arial"/>
                <w:i/>
                <w:color w:val="595959"/>
                <w:sz w:val="16"/>
                <w:szCs w:val="16"/>
              </w:rPr>
              <w:t xml:space="preserve"> (if </w:t>
            </w:r>
            <w:proofErr w:type="spellStart"/>
            <w:r w:rsidR="00855055" w:rsidRPr="00D76F1B">
              <w:rPr>
                <w:rFonts w:ascii="Arial" w:hAnsi="Arial" w:cs="Arial"/>
                <w:i/>
                <w:color w:val="595959"/>
                <w:sz w:val="16"/>
                <w:szCs w:val="16"/>
              </w:rPr>
              <w:t>existing</w:t>
            </w:r>
            <w:proofErr w:type="spellEnd"/>
            <w:r w:rsidR="00855055" w:rsidRPr="00D76F1B">
              <w:rPr>
                <w:rFonts w:ascii="Arial" w:hAnsi="Arial" w:cs="Arial"/>
                <w:i/>
                <w:color w:val="595959"/>
                <w:sz w:val="16"/>
                <w:szCs w:val="16"/>
              </w:rPr>
              <w:t>)</w:t>
            </w:r>
          </w:p>
        </w:tc>
        <w:tc>
          <w:tcPr>
            <w:tcW w:w="4536" w:type="dxa"/>
          </w:tcPr>
          <w:p w14:paraId="1146D77C" w14:textId="77777777" w:rsidR="0066488B" w:rsidRPr="00435AF2" w:rsidRDefault="0066488B" w:rsidP="00435AF2">
            <w:pPr>
              <w:spacing w:before="60" w:after="60"/>
              <w:rPr>
                <w:rFonts w:ascii="Arial" w:hAnsi="Arial" w:cs="Arial"/>
                <w:b/>
                <w:sz w:val="18"/>
                <w:szCs w:val="18"/>
              </w:rPr>
            </w:pPr>
          </w:p>
        </w:tc>
      </w:tr>
      <w:tr w:rsidR="0066488B" w:rsidRPr="0033261D" w14:paraId="227F30BE" w14:textId="77777777" w:rsidTr="00C779EC">
        <w:tc>
          <w:tcPr>
            <w:tcW w:w="5495" w:type="dxa"/>
          </w:tcPr>
          <w:p w14:paraId="64451249" w14:textId="48F74DBD" w:rsidR="00855055" w:rsidRPr="0033261D" w:rsidRDefault="00861269" w:rsidP="00855055">
            <w:pPr>
              <w:spacing w:before="60" w:after="60"/>
              <w:rPr>
                <w:rFonts w:ascii="Arial" w:hAnsi="Arial" w:cs="Arial"/>
                <w:i/>
                <w:sz w:val="16"/>
                <w:szCs w:val="16"/>
              </w:rPr>
            </w:pPr>
            <w:r w:rsidRPr="0033261D">
              <w:rPr>
                <w:rFonts w:ascii="Arial" w:hAnsi="Arial" w:cs="Arial"/>
                <w:sz w:val="18"/>
                <w:szCs w:val="18"/>
              </w:rPr>
              <w:t>Aéronef Type</w:t>
            </w:r>
            <w:r w:rsidR="00C779EC">
              <w:rPr>
                <w:rFonts w:ascii="Arial" w:hAnsi="Arial" w:cs="Arial"/>
                <w:sz w:val="18"/>
                <w:szCs w:val="18"/>
              </w:rPr>
              <w:t xml:space="preserve"> /</w:t>
            </w:r>
            <w:r w:rsidR="0066488B" w:rsidRPr="0033261D">
              <w:rPr>
                <w:rFonts w:ascii="Arial" w:hAnsi="Arial" w:cs="Arial"/>
                <w:sz w:val="18"/>
                <w:szCs w:val="18"/>
              </w:rPr>
              <w:t>SN / immatriculation</w:t>
            </w:r>
            <w:r w:rsidR="00855055" w:rsidRPr="0033261D">
              <w:rPr>
                <w:rFonts w:ascii="Arial" w:hAnsi="Arial" w:cs="Arial"/>
                <w:sz w:val="18"/>
                <w:szCs w:val="18"/>
              </w:rPr>
              <w:t xml:space="preserve"> / </w:t>
            </w:r>
            <w:r w:rsidR="00855055" w:rsidRPr="00D76F1B">
              <w:rPr>
                <w:rFonts w:ascii="Arial" w:hAnsi="Arial" w:cs="Arial"/>
                <w:i/>
                <w:color w:val="595959"/>
                <w:sz w:val="16"/>
                <w:szCs w:val="16"/>
              </w:rPr>
              <w:t xml:space="preserve">Aircraft </w:t>
            </w:r>
            <w:r w:rsidR="00C779EC" w:rsidRPr="00D76F1B">
              <w:rPr>
                <w:rFonts w:ascii="Arial" w:hAnsi="Arial" w:cs="Arial"/>
                <w:i/>
                <w:color w:val="595959"/>
                <w:sz w:val="16"/>
                <w:szCs w:val="16"/>
              </w:rPr>
              <w:t xml:space="preserve">Type / </w:t>
            </w:r>
            <w:r w:rsidR="00855055" w:rsidRPr="00D76F1B">
              <w:rPr>
                <w:rFonts w:ascii="Arial" w:hAnsi="Arial" w:cs="Arial"/>
                <w:i/>
                <w:color w:val="595959"/>
                <w:sz w:val="16"/>
                <w:szCs w:val="16"/>
              </w:rPr>
              <w:t>SN / registration</w:t>
            </w:r>
          </w:p>
        </w:tc>
        <w:tc>
          <w:tcPr>
            <w:tcW w:w="4536" w:type="dxa"/>
          </w:tcPr>
          <w:p w14:paraId="48DB5CAD" w14:textId="77777777" w:rsidR="0066488B" w:rsidRPr="00435AF2" w:rsidRDefault="0066488B" w:rsidP="00435AF2">
            <w:pPr>
              <w:spacing w:before="60" w:after="60"/>
              <w:rPr>
                <w:rFonts w:ascii="Arial" w:hAnsi="Arial" w:cs="Arial"/>
                <w:b/>
                <w:sz w:val="18"/>
                <w:szCs w:val="18"/>
              </w:rPr>
            </w:pPr>
          </w:p>
        </w:tc>
      </w:tr>
      <w:tr w:rsidR="0066488B" w:rsidRPr="0033261D" w14:paraId="139293C5" w14:textId="77777777" w:rsidTr="00861269">
        <w:trPr>
          <w:trHeight w:val="70"/>
        </w:trPr>
        <w:tc>
          <w:tcPr>
            <w:tcW w:w="5495" w:type="dxa"/>
          </w:tcPr>
          <w:p w14:paraId="047D9EFA" w14:textId="77777777" w:rsidR="00855055" w:rsidRPr="0033261D" w:rsidRDefault="0066488B">
            <w:pPr>
              <w:spacing w:before="60" w:after="60"/>
              <w:rPr>
                <w:rFonts w:ascii="Arial" w:hAnsi="Arial" w:cs="Arial"/>
                <w:sz w:val="16"/>
                <w:szCs w:val="16"/>
              </w:rPr>
            </w:pPr>
            <w:r w:rsidRPr="0033261D">
              <w:rPr>
                <w:rFonts w:ascii="Arial" w:hAnsi="Arial" w:cs="Arial"/>
                <w:sz w:val="18"/>
                <w:szCs w:val="18"/>
              </w:rPr>
              <w:t xml:space="preserve">Statut amendement </w:t>
            </w:r>
            <w:r w:rsidR="009C0632">
              <w:rPr>
                <w:rFonts w:ascii="Arial" w:hAnsi="Arial" w:cs="Arial"/>
                <w:sz w:val="18"/>
                <w:szCs w:val="18"/>
              </w:rPr>
              <w:t xml:space="preserve">du PE </w:t>
            </w:r>
            <w:r w:rsidRPr="0033261D">
              <w:rPr>
                <w:rFonts w:ascii="Arial" w:hAnsi="Arial" w:cs="Arial"/>
                <w:sz w:val="18"/>
                <w:szCs w:val="18"/>
              </w:rPr>
              <w:t xml:space="preserve">(Ed / </w:t>
            </w:r>
            <w:proofErr w:type="spellStart"/>
            <w:r w:rsidRPr="0033261D">
              <w:rPr>
                <w:rFonts w:ascii="Arial" w:hAnsi="Arial" w:cs="Arial"/>
                <w:sz w:val="18"/>
                <w:szCs w:val="18"/>
              </w:rPr>
              <w:t>Rev</w:t>
            </w:r>
            <w:proofErr w:type="spellEnd"/>
            <w:r w:rsidRPr="0033261D">
              <w:rPr>
                <w:rFonts w:ascii="Arial" w:hAnsi="Arial" w:cs="Arial"/>
                <w:sz w:val="18"/>
                <w:szCs w:val="18"/>
              </w:rPr>
              <w:t>)</w:t>
            </w:r>
            <w:r w:rsidR="00855055" w:rsidRPr="0033261D">
              <w:rPr>
                <w:rFonts w:ascii="Arial" w:hAnsi="Arial" w:cs="Arial"/>
                <w:sz w:val="18"/>
                <w:szCs w:val="18"/>
              </w:rPr>
              <w:t xml:space="preserve"> / </w:t>
            </w:r>
            <w:r w:rsidR="009C0632" w:rsidRPr="00A82400">
              <w:rPr>
                <w:rFonts w:ascii="Arial" w:hAnsi="Arial" w:cs="Arial"/>
                <w:i/>
                <w:sz w:val="16"/>
                <w:szCs w:val="16"/>
              </w:rPr>
              <w:t xml:space="preserve">AMP </w:t>
            </w:r>
            <w:proofErr w:type="spellStart"/>
            <w:r w:rsidR="009C0632" w:rsidRPr="00A82400">
              <w:rPr>
                <w:rFonts w:ascii="Arial" w:hAnsi="Arial" w:cs="Arial"/>
                <w:i/>
                <w:color w:val="595959"/>
                <w:sz w:val="16"/>
                <w:szCs w:val="16"/>
              </w:rPr>
              <w:t>a</w:t>
            </w:r>
            <w:r w:rsidR="00855055" w:rsidRPr="00A82400">
              <w:rPr>
                <w:rFonts w:ascii="Arial" w:hAnsi="Arial" w:cs="Arial"/>
                <w:i/>
                <w:color w:val="595959"/>
                <w:sz w:val="16"/>
                <w:szCs w:val="16"/>
              </w:rPr>
              <w:t>mendment</w:t>
            </w:r>
            <w:proofErr w:type="spellEnd"/>
            <w:r w:rsidR="00855055" w:rsidRPr="00A82400">
              <w:rPr>
                <w:rFonts w:ascii="Arial" w:hAnsi="Arial" w:cs="Arial"/>
                <w:i/>
                <w:color w:val="595959"/>
                <w:sz w:val="16"/>
                <w:szCs w:val="16"/>
              </w:rPr>
              <w:t xml:space="preserve"> </w:t>
            </w:r>
            <w:proofErr w:type="spellStart"/>
            <w:r w:rsidR="00855055" w:rsidRPr="00A82400">
              <w:rPr>
                <w:rFonts w:ascii="Arial" w:hAnsi="Arial" w:cs="Arial"/>
                <w:i/>
                <w:color w:val="595959"/>
                <w:sz w:val="16"/>
                <w:szCs w:val="16"/>
              </w:rPr>
              <w:t>status</w:t>
            </w:r>
            <w:proofErr w:type="spellEnd"/>
          </w:p>
        </w:tc>
        <w:tc>
          <w:tcPr>
            <w:tcW w:w="4536" w:type="dxa"/>
          </w:tcPr>
          <w:p w14:paraId="624887E7" w14:textId="77777777" w:rsidR="0066488B" w:rsidRPr="00435AF2" w:rsidRDefault="0066488B" w:rsidP="00435AF2">
            <w:pPr>
              <w:spacing w:before="60" w:after="60"/>
              <w:rPr>
                <w:rFonts w:ascii="Arial" w:hAnsi="Arial" w:cs="Arial"/>
                <w:b/>
                <w:sz w:val="18"/>
                <w:szCs w:val="18"/>
              </w:rPr>
            </w:pPr>
          </w:p>
        </w:tc>
      </w:tr>
    </w:tbl>
    <w:p w14:paraId="793BA0CA" w14:textId="77777777" w:rsidR="00441000" w:rsidRPr="00A36D58" w:rsidRDefault="00441000" w:rsidP="003F48C7">
      <w:pPr>
        <w:jc w:val="both"/>
        <w:rPr>
          <w:rFonts w:ascii="Arial" w:hAnsi="Arial" w:cs="Arial"/>
          <w:i/>
          <w:color w:val="808080"/>
          <w:sz w:val="16"/>
          <w:szCs w:val="16"/>
        </w:rPr>
      </w:pPr>
    </w:p>
    <w:p w14:paraId="7F94565F" w14:textId="77777777" w:rsidR="00BA62F5" w:rsidRPr="00A36D58" w:rsidRDefault="00BA62F5" w:rsidP="00A82400">
      <w:pPr>
        <w:rPr>
          <w:rFonts w:ascii="Arial" w:hAnsi="Arial" w:cs="Arial"/>
          <w:i/>
          <w:color w:val="808080"/>
          <w:sz w:val="16"/>
          <w:szCs w:val="16"/>
        </w:rPr>
      </w:pPr>
    </w:p>
    <w:p w14:paraId="78C2776A" w14:textId="77777777" w:rsidR="002A4272" w:rsidRPr="00A36D58" w:rsidRDefault="002A4272">
      <w:pPr>
        <w:rPr>
          <w:rFonts w:ascii="Arial" w:hAnsi="Arial" w:cs="Arial"/>
          <w:i/>
          <w:color w:val="808080"/>
          <w:sz w:val="16"/>
          <w:szCs w:val="16"/>
        </w:rPr>
      </w:pPr>
      <w:r w:rsidRPr="00A36D58">
        <w:rPr>
          <w:rFonts w:ascii="Arial" w:hAnsi="Arial" w:cs="Arial"/>
          <w:i/>
          <w:color w:val="808080"/>
          <w:sz w:val="16"/>
          <w:szCs w:val="16"/>
        </w:rPr>
        <w:br w:type="page"/>
      </w:r>
    </w:p>
    <w:p w14:paraId="576C15EB" w14:textId="77777777" w:rsidR="00C76FC4" w:rsidRPr="007142E3" w:rsidRDefault="00C76FC4" w:rsidP="0045207D">
      <w:pPr>
        <w:jc w:val="both"/>
        <w:rPr>
          <w:rFonts w:ascii="Arial" w:hAnsi="Arial" w:cs="Arial"/>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544"/>
      </w:tblGrid>
      <w:tr w:rsidR="002A3C91" w:rsidRPr="002B5005" w14:paraId="60B3275B" w14:textId="77777777" w:rsidTr="00A82400">
        <w:trPr>
          <w:cantSplit/>
          <w:trHeight w:val="412"/>
          <w:tblHeader/>
        </w:trPr>
        <w:tc>
          <w:tcPr>
            <w:tcW w:w="5211" w:type="dxa"/>
            <w:gridSpan w:val="2"/>
            <w:vMerge w:val="restart"/>
            <w:shd w:val="clear" w:color="auto" w:fill="D9D9D9"/>
            <w:vAlign w:val="center"/>
          </w:tcPr>
          <w:p w14:paraId="6891AE50" w14:textId="657ECC28" w:rsidR="002A3C91" w:rsidRPr="00361AE7" w:rsidRDefault="002A3C91" w:rsidP="00B469B5">
            <w:pPr>
              <w:numPr>
                <w:ilvl w:val="0"/>
                <w:numId w:val="25"/>
              </w:numPr>
              <w:ind w:left="567" w:hanging="567"/>
              <w:rPr>
                <w:rFonts w:ascii="Arial" w:hAnsi="Arial" w:cs="Arial"/>
                <w:b/>
                <w:sz w:val="20"/>
                <w:szCs w:val="20"/>
              </w:rPr>
            </w:pPr>
            <w:r w:rsidRPr="00361AE7">
              <w:rPr>
                <w:rFonts w:ascii="Arial" w:hAnsi="Arial" w:cs="Arial"/>
                <w:b/>
                <w:sz w:val="20"/>
                <w:szCs w:val="20"/>
              </w:rPr>
              <w:t>Exigences générales</w:t>
            </w:r>
          </w:p>
          <w:p w14:paraId="37D91A04" w14:textId="77777777" w:rsidR="0053449D" w:rsidRPr="00361AE7" w:rsidRDefault="0053449D" w:rsidP="0053449D">
            <w:pPr>
              <w:ind w:left="567"/>
              <w:rPr>
                <w:rFonts w:ascii="Arial" w:hAnsi="Arial" w:cs="Arial"/>
                <w:b/>
                <w:i/>
                <w:color w:val="595959"/>
                <w:sz w:val="18"/>
                <w:szCs w:val="18"/>
              </w:rPr>
            </w:pPr>
            <w:r w:rsidRPr="00361AE7">
              <w:rPr>
                <w:rFonts w:ascii="Arial" w:hAnsi="Arial" w:cs="Arial"/>
                <w:b/>
                <w:i/>
                <w:color w:val="595959"/>
                <w:sz w:val="18"/>
                <w:szCs w:val="18"/>
              </w:rPr>
              <w:t xml:space="preserve">General </w:t>
            </w:r>
            <w:proofErr w:type="spellStart"/>
            <w:r w:rsidRPr="00361AE7">
              <w:rPr>
                <w:rFonts w:ascii="Arial" w:hAnsi="Arial" w:cs="Arial"/>
                <w:b/>
                <w:i/>
                <w:color w:val="595959"/>
                <w:sz w:val="18"/>
                <w:szCs w:val="18"/>
              </w:rPr>
              <w:t>requirements</w:t>
            </w:r>
            <w:proofErr w:type="spellEnd"/>
          </w:p>
        </w:tc>
        <w:tc>
          <w:tcPr>
            <w:tcW w:w="1418" w:type="dxa"/>
            <w:gridSpan w:val="2"/>
            <w:shd w:val="clear" w:color="auto" w:fill="D9D9D9"/>
            <w:vAlign w:val="center"/>
          </w:tcPr>
          <w:p w14:paraId="1EC7D4F6" w14:textId="77777777" w:rsidR="002A3C91" w:rsidRPr="00361AE7" w:rsidRDefault="002A3C91" w:rsidP="0053449D">
            <w:pPr>
              <w:jc w:val="center"/>
              <w:rPr>
                <w:rFonts w:ascii="Arial" w:hAnsi="Arial" w:cs="Arial"/>
                <w:b/>
                <w:sz w:val="20"/>
                <w:szCs w:val="20"/>
              </w:rPr>
            </w:pPr>
            <w:r w:rsidRPr="00361AE7">
              <w:rPr>
                <w:rFonts w:ascii="Arial" w:hAnsi="Arial" w:cs="Arial"/>
                <w:b/>
                <w:sz w:val="20"/>
                <w:szCs w:val="20"/>
              </w:rPr>
              <w:t>Conformité</w:t>
            </w:r>
          </w:p>
          <w:p w14:paraId="73419C1C" w14:textId="77777777" w:rsidR="0053449D" w:rsidRPr="00361AE7" w:rsidRDefault="0053449D" w:rsidP="0053449D">
            <w:pPr>
              <w:jc w:val="center"/>
              <w:rPr>
                <w:rFonts w:ascii="Arial" w:hAnsi="Arial" w:cs="Arial"/>
                <w:b/>
                <w:i/>
                <w:sz w:val="18"/>
                <w:szCs w:val="18"/>
              </w:rPr>
            </w:pPr>
            <w:r w:rsidRPr="00361AE7">
              <w:rPr>
                <w:rFonts w:ascii="Arial" w:hAnsi="Arial" w:cs="Arial"/>
                <w:b/>
                <w:i/>
                <w:sz w:val="18"/>
                <w:szCs w:val="18"/>
              </w:rPr>
              <w:t>Compliance</w:t>
            </w:r>
          </w:p>
        </w:tc>
        <w:tc>
          <w:tcPr>
            <w:tcW w:w="3544" w:type="dxa"/>
            <w:vMerge w:val="restart"/>
            <w:shd w:val="clear" w:color="auto" w:fill="D9D9D9"/>
            <w:vAlign w:val="center"/>
          </w:tcPr>
          <w:p w14:paraId="370EC799" w14:textId="1F06787B" w:rsidR="00696F51" w:rsidRPr="00361AE7" w:rsidRDefault="00696F51" w:rsidP="005504E9">
            <w:pPr>
              <w:jc w:val="center"/>
              <w:rPr>
                <w:rFonts w:ascii="Arial" w:hAnsi="Arial" w:cs="Arial"/>
                <w:b/>
                <w:sz w:val="18"/>
                <w:szCs w:val="18"/>
              </w:rPr>
            </w:pPr>
            <w:r w:rsidRPr="00361AE7">
              <w:rPr>
                <w:rFonts w:ascii="Arial" w:hAnsi="Arial" w:cs="Arial"/>
                <w:b/>
                <w:sz w:val="18"/>
                <w:szCs w:val="18"/>
              </w:rPr>
              <w:t xml:space="preserve">Mentionner le </w:t>
            </w:r>
            <w:r w:rsidR="00DA11E1" w:rsidRPr="00361AE7">
              <w:rPr>
                <w:rFonts w:ascii="Arial" w:hAnsi="Arial" w:cs="Arial"/>
                <w:b/>
                <w:sz w:val="18"/>
                <w:szCs w:val="18"/>
              </w:rPr>
              <w:t>Chapitre concerné</w:t>
            </w:r>
            <w:r w:rsidR="002A3C91" w:rsidRPr="00361AE7">
              <w:rPr>
                <w:rFonts w:ascii="Arial" w:hAnsi="Arial" w:cs="Arial"/>
                <w:b/>
                <w:sz w:val="18"/>
                <w:szCs w:val="18"/>
              </w:rPr>
              <w:t xml:space="preserve"> du PE</w:t>
            </w:r>
            <w:r w:rsidRPr="00361AE7">
              <w:rPr>
                <w:rFonts w:ascii="Arial" w:hAnsi="Arial" w:cs="Arial"/>
                <w:b/>
                <w:sz w:val="18"/>
                <w:szCs w:val="18"/>
              </w:rPr>
              <w:t xml:space="preserve"> ou la raison NA </w:t>
            </w:r>
          </w:p>
          <w:p w14:paraId="4D0C01F0" w14:textId="77777777" w:rsidR="00696F51" w:rsidRPr="00D76F1B" w:rsidRDefault="00696F51" w:rsidP="00441AB1">
            <w:pPr>
              <w:jc w:val="center"/>
              <w:rPr>
                <w:rFonts w:ascii="Arial" w:hAnsi="Arial" w:cs="Arial"/>
                <w:i/>
                <w:color w:val="595959"/>
                <w:sz w:val="16"/>
                <w:szCs w:val="16"/>
                <w:lang w:val="en-US"/>
              </w:rPr>
            </w:pPr>
            <w:r w:rsidRPr="00361AE7">
              <w:rPr>
                <w:rFonts w:ascii="Arial" w:hAnsi="Arial" w:cs="Arial"/>
                <w:b/>
                <w:i/>
                <w:color w:val="595959"/>
                <w:sz w:val="16"/>
                <w:szCs w:val="16"/>
                <w:lang w:val="en-US"/>
              </w:rPr>
              <w:t>Mention the Compliant AMP chapter or the reason of NA</w:t>
            </w:r>
          </w:p>
        </w:tc>
      </w:tr>
      <w:tr w:rsidR="007D445F" w:rsidRPr="0033261D" w14:paraId="1DE3FED4" w14:textId="77777777" w:rsidTr="00A82400">
        <w:trPr>
          <w:cantSplit/>
          <w:trHeight w:val="418"/>
          <w:tblHeader/>
        </w:trPr>
        <w:tc>
          <w:tcPr>
            <w:tcW w:w="5211" w:type="dxa"/>
            <w:gridSpan w:val="2"/>
            <w:vMerge/>
            <w:vAlign w:val="center"/>
          </w:tcPr>
          <w:p w14:paraId="53F9BFB9" w14:textId="77777777" w:rsidR="007D445F" w:rsidRPr="0033261D" w:rsidRDefault="007D445F" w:rsidP="00651D40">
            <w:pPr>
              <w:rPr>
                <w:rFonts w:ascii="Arial" w:hAnsi="Arial" w:cs="Arial"/>
                <w:sz w:val="20"/>
                <w:szCs w:val="20"/>
                <w:lang w:val="en-US"/>
              </w:rPr>
            </w:pPr>
          </w:p>
        </w:tc>
        <w:tc>
          <w:tcPr>
            <w:tcW w:w="709" w:type="dxa"/>
            <w:shd w:val="clear" w:color="auto" w:fill="D9D9D9"/>
            <w:vAlign w:val="center"/>
          </w:tcPr>
          <w:p w14:paraId="2F3D0B1A" w14:textId="77777777" w:rsidR="007D445F" w:rsidRPr="0033261D" w:rsidRDefault="007D445F" w:rsidP="001D21BB">
            <w:pPr>
              <w:jc w:val="center"/>
              <w:rPr>
                <w:rFonts w:ascii="Arial" w:hAnsi="Arial" w:cs="Arial"/>
                <w:b/>
                <w:sz w:val="20"/>
                <w:szCs w:val="20"/>
              </w:rPr>
            </w:pPr>
            <w:r w:rsidRPr="0033261D">
              <w:rPr>
                <w:rFonts w:ascii="Arial" w:hAnsi="Arial" w:cs="Arial"/>
                <w:b/>
                <w:sz w:val="20"/>
                <w:szCs w:val="20"/>
              </w:rPr>
              <w:t>Oui</w:t>
            </w:r>
          </w:p>
          <w:p w14:paraId="53DFB7B1" w14:textId="77777777" w:rsidR="00DA11E1" w:rsidRPr="0033261D" w:rsidRDefault="00DA11E1" w:rsidP="001D21BB">
            <w:pPr>
              <w:jc w:val="center"/>
              <w:rPr>
                <w:rFonts w:ascii="Arial" w:hAnsi="Arial" w:cs="Arial"/>
                <w:b/>
                <w:i/>
                <w:sz w:val="18"/>
                <w:szCs w:val="18"/>
              </w:rPr>
            </w:pPr>
            <w:r w:rsidRPr="0033261D">
              <w:rPr>
                <w:rFonts w:ascii="Arial" w:hAnsi="Arial" w:cs="Arial"/>
                <w:b/>
                <w:i/>
                <w:sz w:val="18"/>
                <w:szCs w:val="18"/>
              </w:rPr>
              <w:t>Yes</w:t>
            </w:r>
          </w:p>
        </w:tc>
        <w:tc>
          <w:tcPr>
            <w:tcW w:w="709" w:type="dxa"/>
            <w:shd w:val="clear" w:color="auto" w:fill="D9D9D9"/>
            <w:vAlign w:val="center"/>
          </w:tcPr>
          <w:p w14:paraId="4896D392" w14:textId="77777777" w:rsidR="007D445F" w:rsidRPr="0033261D" w:rsidRDefault="007D445F" w:rsidP="001D21BB">
            <w:pPr>
              <w:jc w:val="center"/>
              <w:rPr>
                <w:rFonts w:ascii="Arial" w:hAnsi="Arial" w:cs="Arial"/>
                <w:b/>
                <w:sz w:val="20"/>
                <w:szCs w:val="20"/>
              </w:rPr>
            </w:pPr>
            <w:r w:rsidRPr="0033261D">
              <w:rPr>
                <w:rFonts w:ascii="Arial" w:hAnsi="Arial" w:cs="Arial"/>
                <w:b/>
                <w:sz w:val="20"/>
                <w:szCs w:val="20"/>
              </w:rPr>
              <w:t>N/A</w:t>
            </w:r>
          </w:p>
          <w:p w14:paraId="5D3F72CF" w14:textId="77777777" w:rsidR="00DA11E1" w:rsidRPr="0033261D" w:rsidRDefault="00DA11E1" w:rsidP="001D21BB">
            <w:pPr>
              <w:jc w:val="center"/>
              <w:rPr>
                <w:rFonts w:ascii="Arial" w:hAnsi="Arial" w:cs="Arial"/>
                <w:b/>
                <w:i/>
                <w:sz w:val="18"/>
                <w:szCs w:val="18"/>
              </w:rPr>
            </w:pPr>
            <w:r w:rsidRPr="0033261D">
              <w:rPr>
                <w:rFonts w:ascii="Arial" w:hAnsi="Arial" w:cs="Arial"/>
                <w:b/>
                <w:i/>
                <w:sz w:val="18"/>
                <w:szCs w:val="18"/>
              </w:rPr>
              <w:t>N/A</w:t>
            </w:r>
          </w:p>
        </w:tc>
        <w:tc>
          <w:tcPr>
            <w:tcW w:w="3544" w:type="dxa"/>
            <w:vMerge/>
            <w:vAlign w:val="center"/>
          </w:tcPr>
          <w:p w14:paraId="6624692E" w14:textId="77777777" w:rsidR="007D445F" w:rsidRPr="0033261D" w:rsidRDefault="007D445F" w:rsidP="001D21BB">
            <w:pPr>
              <w:rPr>
                <w:rFonts w:ascii="Arial" w:hAnsi="Arial" w:cs="Arial"/>
                <w:sz w:val="20"/>
                <w:szCs w:val="20"/>
              </w:rPr>
            </w:pPr>
          </w:p>
        </w:tc>
      </w:tr>
      <w:tr w:rsidR="00A37E42" w:rsidRPr="0033261D" w14:paraId="14C10A21" w14:textId="77777777" w:rsidTr="00A82400">
        <w:trPr>
          <w:cantSplit/>
          <w:trHeight w:val="284"/>
        </w:trPr>
        <w:tc>
          <w:tcPr>
            <w:tcW w:w="675" w:type="dxa"/>
            <w:vAlign w:val="center"/>
          </w:tcPr>
          <w:p w14:paraId="4EB3BAD2" w14:textId="77777777" w:rsidR="00A37E42" w:rsidRPr="00E743BD" w:rsidRDefault="00A37E42" w:rsidP="00651D40">
            <w:pPr>
              <w:rPr>
                <w:rFonts w:ascii="Arial" w:hAnsi="Arial" w:cs="Arial"/>
                <w:sz w:val="16"/>
                <w:szCs w:val="16"/>
              </w:rPr>
            </w:pPr>
            <w:r w:rsidRPr="00E743BD">
              <w:rPr>
                <w:rFonts w:ascii="Arial" w:hAnsi="Arial" w:cs="Arial"/>
                <w:sz w:val="16"/>
                <w:szCs w:val="16"/>
              </w:rPr>
              <w:t>1.1</w:t>
            </w:r>
          </w:p>
        </w:tc>
        <w:tc>
          <w:tcPr>
            <w:tcW w:w="9498" w:type="dxa"/>
            <w:gridSpan w:val="4"/>
            <w:vAlign w:val="center"/>
          </w:tcPr>
          <w:p w14:paraId="6012DFC8" w14:textId="77777777" w:rsidR="00384283" w:rsidRPr="00D075D3" w:rsidRDefault="00A37E42" w:rsidP="00B36CF8">
            <w:pPr>
              <w:jc w:val="both"/>
              <w:rPr>
                <w:rFonts w:ascii="Arial" w:hAnsi="Arial" w:cs="Arial"/>
                <w:sz w:val="18"/>
                <w:szCs w:val="18"/>
              </w:rPr>
            </w:pPr>
            <w:r w:rsidRPr="00D075D3">
              <w:rPr>
                <w:rFonts w:ascii="Arial" w:hAnsi="Arial" w:cs="Arial"/>
                <w:sz w:val="18"/>
                <w:szCs w:val="18"/>
              </w:rPr>
              <w:t>Informations de base du PE</w:t>
            </w:r>
          </w:p>
          <w:p w14:paraId="4F1FDF29" w14:textId="77777777" w:rsidR="00A37E42" w:rsidRPr="00D76F1B" w:rsidRDefault="00384283" w:rsidP="00B36CF8">
            <w:pPr>
              <w:jc w:val="both"/>
              <w:rPr>
                <w:rFonts w:ascii="Arial" w:hAnsi="Arial" w:cs="Arial"/>
                <w:i/>
                <w:color w:val="595959"/>
                <w:sz w:val="16"/>
                <w:szCs w:val="16"/>
              </w:rPr>
            </w:pPr>
            <w:r w:rsidRPr="00D76F1B">
              <w:rPr>
                <w:rFonts w:ascii="Arial" w:hAnsi="Arial" w:cs="Arial"/>
                <w:i/>
                <w:color w:val="595959"/>
                <w:sz w:val="16"/>
                <w:szCs w:val="16"/>
              </w:rPr>
              <w:t>Maintenance Programme basic information</w:t>
            </w:r>
          </w:p>
        </w:tc>
      </w:tr>
      <w:tr w:rsidR="00B03621" w:rsidRPr="0033261D" w14:paraId="6E29FD36" w14:textId="77777777" w:rsidTr="00A82400">
        <w:trPr>
          <w:cantSplit/>
          <w:trHeight w:val="454"/>
        </w:trPr>
        <w:tc>
          <w:tcPr>
            <w:tcW w:w="675" w:type="dxa"/>
            <w:vMerge w:val="restart"/>
            <w:vAlign w:val="center"/>
          </w:tcPr>
          <w:p w14:paraId="4CAE4C7C" w14:textId="77777777" w:rsidR="00B03621" w:rsidRPr="0033261D" w:rsidRDefault="00B03621" w:rsidP="00B71E32">
            <w:pPr>
              <w:jc w:val="center"/>
              <w:rPr>
                <w:rFonts w:ascii="Arial" w:hAnsi="Arial" w:cs="Arial"/>
                <w:sz w:val="16"/>
                <w:szCs w:val="16"/>
              </w:rPr>
            </w:pPr>
            <w:r w:rsidRPr="0033261D">
              <w:rPr>
                <w:rFonts w:ascii="Arial" w:hAnsi="Arial" w:cs="Arial"/>
                <w:sz w:val="16"/>
                <w:szCs w:val="16"/>
              </w:rPr>
              <w:t>1.1.1</w:t>
            </w:r>
          </w:p>
        </w:tc>
        <w:tc>
          <w:tcPr>
            <w:tcW w:w="4536" w:type="dxa"/>
            <w:vAlign w:val="center"/>
          </w:tcPr>
          <w:p w14:paraId="55B9093D" w14:textId="77777777" w:rsidR="00B03621" w:rsidRPr="00117DEA" w:rsidRDefault="00B03621" w:rsidP="00B71E32">
            <w:pPr>
              <w:rPr>
                <w:rFonts w:ascii="Arial" w:hAnsi="Arial" w:cs="Arial"/>
                <w:sz w:val="18"/>
                <w:szCs w:val="18"/>
                <w:lang w:val="en-US"/>
              </w:rPr>
            </w:pPr>
            <w:r w:rsidRPr="00117DEA">
              <w:rPr>
                <w:rFonts w:ascii="Arial" w:hAnsi="Arial" w:cs="Arial"/>
                <w:sz w:val="18"/>
                <w:szCs w:val="18"/>
                <w:lang w:val="en-US"/>
              </w:rPr>
              <w:t>Type/</w:t>
            </w:r>
            <w:proofErr w:type="spellStart"/>
            <w:r w:rsidRPr="00117DEA">
              <w:rPr>
                <w:rFonts w:ascii="Arial" w:hAnsi="Arial" w:cs="Arial"/>
                <w:sz w:val="18"/>
                <w:szCs w:val="18"/>
                <w:lang w:val="en-US"/>
              </w:rPr>
              <w:t>modèle</w:t>
            </w:r>
            <w:proofErr w:type="spellEnd"/>
            <w:r w:rsidRPr="00117DEA">
              <w:rPr>
                <w:rFonts w:ascii="Arial" w:hAnsi="Arial" w:cs="Arial"/>
                <w:sz w:val="18"/>
                <w:szCs w:val="18"/>
                <w:lang w:val="en-US"/>
              </w:rPr>
              <w:t xml:space="preserve"> et </w:t>
            </w:r>
            <w:proofErr w:type="spellStart"/>
            <w:r w:rsidRPr="00117DEA">
              <w:rPr>
                <w:rFonts w:ascii="Arial" w:hAnsi="Arial" w:cs="Arial"/>
                <w:sz w:val="18"/>
                <w:szCs w:val="18"/>
                <w:lang w:val="en-US"/>
              </w:rPr>
              <w:t>immatriculation</w:t>
            </w:r>
            <w:proofErr w:type="spellEnd"/>
          </w:p>
          <w:p w14:paraId="36A43AFC" w14:textId="77777777" w:rsidR="00384283" w:rsidRPr="00D76F1B" w:rsidRDefault="00384283" w:rsidP="00384283">
            <w:pPr>
              <w:rPr>
                <w:rFonts w:ascii="Arial" w:hAnsi="Arial" w:cs="Arial"/>
                <w:i/>
                <w:color w:val="595959"/>
                <w:sz w:val="16"/>
                <w:szCs w:val="16"/>
                <w:lang w:val="en-US"/>
              </w:rPr>
            </w:pPr>
            <w:r w:rsidRPr="00D76F1B">
              <w:rPr>
                <w:rFonts w:ascii="Arial" w:hAnsi="Arial" w:cs="Arial"/>
                <w:i/>
                <w:color w:val="595959"/>
                <w:sz w:val="16"/>
                <w:szCs w:val="16"/>
                <w:lang w:val="en-US"/>
              </w:rPr>
              <w:t>Type/model/ and registration number of the aircraft</w:t>
            </w:r>
          </w:p>
        </w:tc>
        <w:sdt>
          <w:sdtPr>
            <w:rPr>
              <w:rFonts w:ascii="Arial" w:hAnsi="Arial" w:cs="Arial"/>
            </w:rPr>
            <w:id w:val="1494989549"/>
            <w14:checkbox>
              <w14:checked w14:val="0"/>
              <w14:checkedState w14:val="2612" w14:font="MS Gothic"/>
              <w14:uncheckedState w14:val="2610" w14:font="MS Gothic"/>
            </w14:checkbox>
          </w:sdtPr>
          <w:sdtContent>
            <w:tc>
              <w:tcPr>
                <w:tcW w:w="709" w:type="dxa"/>
                <w:vAlign w:val="center"/>
              </w:tcPr>
              <w:p w14:paraId="55779682" w14:textId="77777777" w:rsidR="00B03621" w:rsidRPr="0033261D" w:rsidRDefault="00D7493A" w:rsidP="00BE5FED">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50239457"/>
            <w14:checkbox>
              <w14:checked w14:val="0"/>
              <w14:checkedState w14:val="2612" w14:font="MS Gothic"/>
              <w14:uncheckedState w14:val="2610" w14:font="MS Gothic"/>
            </w14:checkbox>
          </w:sdtPr>
          <w:sdtContent>
            <w:tc>
              <w:tcPr>
                <w:tcW w:w="709" w:type="dxa"/>
                <w:vAlign w:val="center"/>
              </w:tcPr>
              <w:p w14:paraId="67D5E592" w14:textId="77777777" w:rsidR="00B03621" w:rsidRPr="0033261D" w:rsidRDefault="00D7493A" w:rsidP="00BE5FED">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13D504E8" w14:textId="77777777" w:rsidR="00B03621" w:rsidRPr="0033261D" w:rsidRDefault="00B03621" w:rsidP="00B36CF8">
            <w:pPr>
              <w:jc w:val="both"/>
              <w:rPr>
                <w:rFonts w:ascii="Arial" w:hAnsi="Arial" w:cs="Arial"/>
                <w:sz w:val="20"/>
                <w:szCs w:val="20"/>
              </w:rPr>
            </w:pPr>
          </w:p>
        </w:tc>
      </w:tr>
      <w:tr w:rsidR="00D7493A" w:rsidRPr="0033261D" w14:paraId="5FCC084F" w14:textId="77777777" w:rsidTr="00A82400">
        <w:trPr>
          <w:cantSplit/>
          <w:trHeight w:val="454"/>
        </w:trPr>
        <w:tc>
          <w:tcPr>
            <w:tcW w:w="675" w:type="dxa"/>
            <w:vMerge/>
            <w:vAlign w:val="center"/>
          </w:tcPr>
          <w:p w14:paraId="5BE40504" w14:textId="77777777" w:rsidR="00D7493A" w:rsidRPr="0033261D" w:rsidRDefault="00D7493A" w:rsidP="00B71E32">
            <w:pPr>
              <w:jc w:val="center"/>
              <w:rPr>
                <w:rFonts w:ascii="Arial" w:hAnsi="Arial" w:cs="Arial"/>
                <w:sz w:val="16"/>
                <w:szCs w:val="16"/>
              </w:rPr>
            </w:pPr>
          </w:p>
        </w:tc>
        <w:tc>
          <w:tcPr>
            <w:tcW w:w="4536" w:type="dxa"/>
            <w:vAlign w:val="center"/>
          </w:tcPr>
          <w:p w14:paraId="55A142CB" w14:textId="77777777" w:rsidR="00D7493A" w:rsidRPr="0033261D" w:rsidRDefault="00D7493A" w:rsidP="00B71E32">
            <w:pPr>
              <w:rPr>
                <w:rFonts w:ascii="Arial" w:hAnsi="Arial" w:cs="Arial"/>
                <w:sz w:val="18"/>
                <w:szCs w:val="18"/>
              </w:rPr>
            </w:pPr>
            <w:r w:rsidRPr="0033261D">
              <w:rPr>
                <w:rFonts w:ascii="Arial" w:hAnsi="Arial" w:cs="Arial"/>
                <w:sz w:val="18"/>
                <w:szCs w:val="18"/>
              </w:rPr>
              <w:t>Type/modèle du/des moteur(s)</w:t>
            </w:r>
          </w:p>
          <w:p w14:paraId="268C4582" w14:textId="77777777" w:rsidR="00D7493A" w:rsidRPr="00D76F1B" w:rsidRDefault="00D7493A" w:rsidP="00384283">
            <w:pPr>
              <w:rPr>
                <w:rFonts w:ascii="Arial" w:hAnsi="Arial" w:cs="Arial"/>
                <w:i/>
                <w:color w:val="595959"/>
                <w:sz w:val="16"/>
                <w:szCs w:val="16"/>
                <w:lang w:val="en-US"/>
              </w:rPr>
            </w:pPr>
            <w:r w:rsidRPr="00D76F1B">
              <w:rPr>
                <w:rFonts w:ascii="Arial" w:hAnsi="Arial" w:cs="Arial"/>
                <w:i/>
                <w:color w:val="595959"/>
                <w:sz w:val="16"/>
                <w:szCs w:val="16"/>
                <w:lang w:val="en-US"/>
              </w:rPr>
              <w:t>Type/model of the engines</w:t>
            </w:r>
          </w:p>
        </w:tc>
        <w:sdt>
          <w:sdtPr>
            <w:rPr>
              <w:rFonts w:ascii="Arial" w:hAnsi="Arial" w:cs="Arial"/>
            </w:rPr>
            <w:id w:val="346690549"/>
            <w14:checkbox>
              <w14:checked w14:val="0"/>
              <w14:checkedState w14:val="2612" w14:font="MS Gothic"/>
              <w14:uncheckedState w14:val="2610" w14:font="MS Gothic"/>
            </w14:checkbox>
          </w:sdtPr>
          <w:sdtContent>
            <w:tc>
              <w:tcPr>
                <w:tcW w:w="709" w:type="dxa"/>
                <w:vAlign w:val="center"/>
              </w:tcPr>
              <w:p w14:paraId="6E5344F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46541605"/>
            <w14:checkbox>
              <w14:checked w14:val="0"/>
              <w14:checkedState w14:val="2612" w14:font="MS Gothic"/>
              <w14:uncheckedState w14:val="2610" w14:font="MS Gothic"/>
            </w14:checkbox>
          </w:sdtPr>
          <w:sdtContent>
            <w:tc>
              <w:tcPr>
                <w:tcW w:w="709" w:type="dxa"/>
                <w:vAlign w:val="center"/>
              </w:tcPr>
              <w:p w14:paraId="0B88E50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1DC6698D" w14:textId="77777777" w:rsidR="00D7493A" w:rsidRPr="0033261D" w:rsidRDefault="00D7493A" w:rsidP="00543E71">
            <w:pPr>
              <w:rPr>
                <w:rFonts w:ascii="Arial" w:hAnsi="Arial" w:cs="Arial"/>
                <w:sz w:val="20"/>
                <w:szCs w:val="20"/>
              </w:rPr>
            </w:pPr>
          </w:p>
        </w:tc>
      </w:tr>
      <w:tr w:rsidR="00D7493A" w:rsidRPr="0033261D" w14:paraId="5C76EE4C" w14:textId="77777777" w:rsidTr="00A82400">
        <w:trPr>
          <w:cantSplit/>
          <w:trHeight w:val="454"/>
        </w:trPr>
        <w:tc>
          <w:tcPr>
            <w:tcW w:w="675" w:type="dxa"/>
            <w:vMerge/>
            <w:vAlign w:val="center"/>
          </w:tcPr>
          <w:p w14:paraId="3167A07B" w14:textId="77777777" w:rsidR="00D7493A" w:rsidRPr="0033261D" w:rsidRDefault="00D7493A" w:rsidP="00B71E32">
            <w:pPr>
              <w:jc w:val="center"/>
              <w:rPr>
                <w:rFonts w:ascii="Arial" w:hAnsi="Arial" w:cs="Arial"/>
                <w:sz w:val="16"/>
                <w:szCs w:val="16"/>
              </w:rPr>
            </w:pPr>
          </w:p>
        </w:tc>
        <w:tc>
          <w:tcPr>
            <w:tcW w:w="4536" w:type="dxa"/>
            <w:vAlign w:val="center"/>
          </w:tcPr>
          <w:p w14:paraId="6F846A18" w14:textId="77777777" w:rsidR="00D7493A" w:rsidRPr="0033261D" w:rsidRDefault="00D7493A" w:rsidP="00B71E32">
            <w:pPr>
              <w:rPr>
                <w:rFonts w:ascii="Arial" w:hAnsi="Arial" w:cs="Arial"/>
                <w:sz w:val="18"/>
                <w:szCs w:val="18"/>
              </w:rPr>
            </w:pPr>
            <w:r w:rsidRPr="0033261D">
              <w:rPr>
                <w:rFonts w:ascii="Arial" w:hAnsi="Arial" w:cs="Arial"/>
                <w:sz w:val="18"/>
                <w:szCs w:val="18"/>
              </w:rPr>
              <w:t>Type/modèle de/des hélice(s)</w:t>
            </w:r>
          </w:p>
          <w:p w14:paraId="45E70BA3" w14:textId="77777777" w:rsidR="00D7493A" w:rsidRPr="00D76F1B" w:rsidRDefault="00D7493A" w:rsidP="00384283">
            <w:pPr>
              <w:rPr>
                <w:rFonts w:ascii="Arial" w:hAnsi="Arial" w:cs="Arial"/>
                <w:color w:val="595959"/>
                <w:sz w:val="18"/>
                <w:szCs w:val="18"/>
                <w:lang w:val="en-US"/>
              </w:rPr>
            </w:pPr>
            <w:r w:rsidRPr="00D76F1B">
              <w:rPr>
                <w:rFonts w:ascii="Arial" w:hAnsi="Arial" w:cs="Arial"/>
                <w:i/>
                <w:color w:val="595959"/>
                <w:sz w:val="16"/>
                <w:szCs w:val="16"/>
                <w:lang w:val="en-US"/>
              </w:rPr>
              <w:t>Type/model of the propellers, where applicable</w:t>
            </w:r>
          </w:p>
        </w:tc>
        <w:sdt>
          <w:sdtPr>
            <w:rPr>
              <w:rFonts w:ascii="Arial" w:hAnsi="Arial" w:cs="Arial"/>
            </w:rPr>
            <w:id w:val="-1635558931"/>
            <w14:checkbox>
              <w14:checked w14:val="0"/>
              <w14:checkedState w14:val="2612" w14:font="MS Gothic"/>
              <w14:uncheckedState w14:val="2610" w14:font="MS Gothic"/>
            </w14:checkbox>
          </w:sdtPr>
          <w:sdtContent>
            <w:tc>
              <w:tcPr>
                <w:tcW w:w="709" w:type="dxa"/>
                <w:vAlign w:val="center"/>
              </w:tcPr>
              <w:p w14:paraId="4BB63BD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815611771"/>
            <w14:checkbox>
              <w14:checked w14:val="0"/>
              <w14:checkedState w14:val="2612" w14:font="MS Gothic"/>
              <w14:uncheckedState w14:val="2610" w14:font="MS Gothic"/>
            </w14:checkbox>
          </w:sdtPr>
          <w:sdtContent>
            <w:tc>
              <w:tcPr>
                <w:tcW w:w="709" w:type="dxa"/>
                <w:vAlign w:val="center"/>
              </w:tcPr>
              <w:p w14:paraId="29236A5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4EB3A2BC" w14:textId="77777777" w:rsidR="00D7493A" w:rsidRPr="0033261D" w:rsidRDefault="00D7493A" w:rsidP="00B36CF8">
            <w:pPr>
              <w:jc w:val="both"/>
              <w:rPr>
                <w:rFonts w:ascii="Arial" w:hAnsi="Arial" w:cs="Arial"/>
                <w:sz w:val="20"/>
                <w:szCs w:val="20"/>
              </w:rPr>
            </w:pPr>
          </w:p>
        </w:tc>
      </w:tr>
      <w:tr w:rsidR="00D7493A" w:rsidRPr="0033261D" w14:paraId="35EE07E5" w14:textId="77777777" w:rsidTr="00A82400">
        <w:trPr>
          <w:cantSplit/>
          <w:trHeight w:val="454"/>
        </w:trPr>
        <w:tc>
          <w:tcPr>
            <w:tcW w:w="675" w:type="dxa"/>
            <w:vMerge/>
            <w:vAlign w:val="center"/>
          </w:tcPr>
          <w:p w14:paraId="59A0B7F1" w14:textId="77777777" w:rsidR="00D7493A" w:rsidRPr="0033261D" w:rsidRDefault="00D7493A" w:rsidP="00B71E32">
            <w:pPr>
              <w:jc w:val="center"/>
              <w:rPr>
                <w:rFonts w:ascii="Arial" w:hAnsi="Arial" w:cs="Arial"/>
                <w:sz w:val="16"/>
                <w:szCs w:val="16"/>
              </w:rPr>
            </w:pPr>
          </w:p>
        </w:tc>
        <w:tc>
          <w:tcPr>
            <w:tcW w:w="4536" w:type="dxa"/>
            <w:vAlign w:val="center"/>
          </w:tcPr>
          <w:p w14:paraId="05BD8CB2" w14:textId="77777777" w:rsidR="00D7493A" w:rsidRPr="00117DEA" w:rsidRDefault="00D7493A" w:rsidP="00B71E32">
            <w:pPr>
              <w:rPr>
                <w:rFonts w:ascii="Arial" w:hAnsi="Arial" w:cs="Arial"/>
                <w:sz w:val="18"/>
                <w:szCs w:val="18"/>
                <w:lang w:val="en-US"/>
              </w:rPr>
            </w:pPr>
            <w:r w:rsidRPr="00117DEA">
              <w:rPr>
                <w:rFonts w:ascii="Arial" w:hAnsi="Arial" w:cs="Arial"/>
                <w:sz w:val="18"/>
                <w:szCs w:val="18"/>
                <w:lang w:val="en-US"/>
              </w:rPr>
              <w:t>Type/</w:t>
            </w:r>
            <w:proofErr w:type="spellStart"/>
            <w:r w:rsidRPr="00117DEA">
              <w:rPr>
                <w:rFonts w:ascii="Arial" w:hAnsi="Arial" w:cs="Arial"/>
                <w:sz w:val="18"/>
                <w:szCs w:val="18"/>
                <w:lang w:val="en-US"/>
              </w:rPr>
              <w:t>modèle</w:t>
            </w:r>
            <w:proofErr w:type="spellEnd"/>
            <w:r w:rsidRPr="00117DEA">
              <w:rPr>
                <w:rFonts w:ascii="Arial" w:hAnsi="Arial" w:cs="Arial"/>
                <w:sz w:val="18"/>
                <w:szCs w:val="18"/>
                <w:lang w:val="en-US"/>
              </w:rPr>
              <w:t xml:space="preserve"> de </w:t>
            </w:r>
            <w:proofErr w:type="spellStart"/>
            <w:r w:rsidRPr="00117DEA">
              <w:rPr>
                <w:rFonts w:ascii="Arial" w:hAnsi="Arial" w:cs="Arial"/>
                <w:sz w:val="18"/>
                <w:szCs w:val="18"/>
                <w:lang w:val="en-US"/>
              </w:rPr>
              <w:t>l’APU</w:t>
            </w:r>
            <w:proofErr w:type="spellEnd"/>
          </w:p>
          <w:p w14:paraId="53CB2A9B" w14:textId="77777777" w:rsidR="00D7493A" w:rsidRPr="00D76F1B" w:rsidRDefault="00D7493A" w:rsidP="00384283">
            <w:pPr>
              <w:rPr>
                <w:rFonts w:ascii="Arial" w:hAnsi="Arial" w:cs="Arial"/>
                <w:color w:val="595959"/>
                <w:sz w:val="18"/>
                <w:szCs w:val="18"/>
                <w:lang w:val="en-US"/>
              </w:rPr>
            </w:pPr>
            <w:r w:rsidRPr="00D76F1B">
              <w:rPr>
                <w:rFonts w:ascii="Arial" w:hAnsi="Arial" w:cs="Arial"/>
                <w:i/>
                <w:color w:val="595959"/>
                <w:sz w:val="16"/>
                <w:szCs w:val="16"/>
                <w:lang w:val="en-US"/>
              </w:rPr>
              <w:t>Type/model of the auxiliary power units, where applicable</w:t>
            </w:r>
          </w:p>
        </w:tc>
        <w:sdt>
          <w:sdtPr>
            <w:rPr>
              <w:rFonts w:ascii="Arial" w:hAnsi="Arial" w:cs="Arial"/>
            </w:rPr>
            <w:id w:val="294028795"/>
            <w14:checkbox>
              <w14:checked w14:val="0"/>
              <w14:checkedState w14:val="2612" w14:font="MS Gothic"/>
              <w14:uncheckedState w14:val="2610" w14:font="MS Gothic"/>
            </w14:checkbox>
          </w:sdtPr>
          <w:sdtContent>
            <w:tc>
              <w:tcPr>
                <w:tcW w:w="709" w:type="dxa"/>
                <w:vAlign w:val="center"/>
              </w:tcPr>
              <w:p w14:paraId="342E610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52038132"/>
            <w14:checkbox>
              <w14:checked w14:val="0"/>
              <w14:checkedState w14:val="2612" w14:font="MS Gothic"/>
              <w14:uncheckedState w14:val="2610" w14:font="MS Gothic"/>
            </w14:checkbox>
          </w:sdtPr>
          <w:sdtContent>
            <w:tc>
              <w:tcPr>
                <w:tcW w:w="709" w:type="dxa"/>
                <w:vAlign w:val="center"/>
              </w:tcPr>
              <w:p w14:paraId="724C8EB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7E0C38DA" w14:textId="77777777" w:rsidR="00D7493A" w:rsidRPr="0033261D" w:rsidRDefault="00D7493A" w:rsidP="0066488B">
            <w:pPr>
              <w:jc w:val="both"/>
              <w:rPr>
                <w:rFonts w:ascii="Arial" w:hAnsi="Arial" w:cs="Arial"/>
                <w:sz w:val="20"/>
                <w:szCs w:val="20"/>
              </w:rPr>
            </w:pPr>
          </w:p>
        </w:tc>
      </w:tr>
      <w:tr w:rsidR="00D7493A" w:rsidRPr="0033261D" w14:paraId="55443650" w14:textId="77777777" w:rsidTr="00A82400">
        <w:trPr>
          <w:cantSplit/>
          <w:trHeight w:val="732"/>
        </w:trPr>
        <w:tc>
          <w:tcPr>
            <w:tcW w:w="675" w:type="dxa"/>
            <w:vAlign w:val="center"/>
          </w:tcPr>
          <w:p w14:paraId="07B1AA0C"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1.1.2</w:t>
            </w:r>
          </w:p>
        </w:tc>
        <w:tc>
          <w:tcPr>
            <w:tcW w:w="4536" w:type="dxa"/>
            <w:vAlign w:val="center"/>
          </w:tcPr>
          <w:p w14:paraId="45D53745" w14:textId="77777777" w:rsidR="00D7493A" w:rsidRPr="00D075D3" w:rsidRDefault="00D7493A" w:rsidP="00A37E42">
            <w:pPr>
              <w:jc w:val="both"/>
              <w:rPr>
                <w:rFonts w:ascii="Arial" w:hAnsi="Arial" w:cs="Arial"/>
                <w:sz w:val="18"/>
                <w:szCs w:val="18"/>
              </w:rPr>
            </w:pPr>
            <w:r w:rsidRPr="00D075D3">
              <w:rPr>
                <w:rFonts w:ascii="Arial" w:hAnsi="Arial" w:cs="Arial"/>
                <w:sz w:val="18"/>
                <w:szCs w:val="18"/>
              </w:rPr>
              <w:t xml:space="preserve">Nom et adresse du propriétaire/exploitant ou </w:t>
            </w:r>
            <w:r w:rsidR="00D075D3">
              <w:rPr>
                <w:rFonts w:ascii="Arial" w:hAnsi="Arial" w:cs="Arial"/>
                <w:sz w:val="18"/>
                <w:szCs w:val="18"/>
              </w:rPr>
              <w:t>l’</w:t>
            </w:r>
            <w:r w:rsidRPr="00D075D3">
              <w:rPr>
                <w:rFonts w:ascii="Arial" w:hAnsi="Arial" w:cs="Arial"/>
                <w:sz w:val="18"/>
                <w:szCs w:val="18"/>
              </w:rPr>
              <w:t>organisme de gestion de maintien de navigabilité agréé gestionnaire de l’aéronef (contrat de gestion)</w:t>
            </w:r>
          </w:p>
          <w:p w14:paraId="1FB632A7" w14:textId="77777777" w:rsidR="00D7493A" w:rsidRPr="00D76F1B" w:rsidRDefault="00D7493A">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The name and address of the owner, operator, </w:t>
            </w:r>
            <w:r>
              <w:rPr>
                <w:rFonts w:ascii="Arial" w:hAnsi="Arial" w:cs="Arial"/>
                <w:i/>
                <w:color w:val="595959"/>
                <w:sz w:val="16"/>
                <w:szCs w:val="16"/>
                <w:lang w:val="en-US"/>
              </w:rPr>
              <w:t xml:space="preserve">continuing airworthiness management </w:t>
            </w:r>
            <w:proofErr w:type="spellStart"/>
            <w:r>
              <w:rPr>
                <w:rFonts w:ascii="Arial" w:hAnsi="Arial" w:cs="Arial"/>
                <w:i/>
                <w:color w:val="595959"/>
                <w:sz w:val="16"/>
                <w:szCs w:val="16"/>
                <w:lang w:val="en-US"/>
              </w:rPr>
              <w:t>organisation</w:t>
            </w:r>
            <w:proofErr w:type="spellEnd"/>
            <w:r w:rsidRPr="00D76F1B">
              <w:rPr>
                <w:rFonts w:ascii="Arial" w:hAnsi="Arial" w:cs="Arial"/>
                <w:i/>
                <w:color w:val="595959"/>
                <w:sz w:val="16"/>
                <w:szCs w:val="16"/>
                <w:lang w:val="en-US"/>
              </w:rPr>
              <w:t xml:space="preserve"> managing the aircraft</w:t>
            </w:r>
          </w:p>
        </w:tc>
        <w:sdt>
          <w:sdtPr>
            <w:rPr>
              <w:rFonts w:ascii="Arial" w:hAnsi="Arial" w:cs="Arial"/>
            </w:rPr>
            <w:id w:val="443191300"/>
            <w14:checkbox>
              <w14:checked w14:val="0"/>
              <w14:checkedState w14:val="2612" w14:font="MS Gothic"/>
              <w14:uncheckedState w14:val="2610" w14:font="MS Gothic"/>
            </w14:checkbox>
          </w:sdtPr>
          <w:sdtContent>
            <w:tc>
              <w:tcPr>
                <w:tcW w:w="709" w:type="dxa"/>
                <w:vAlign w:val="center"/>
              </w:tcPr>
              <w:p w14:paraId="2BC1E95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83887378"/>
            <w14:checkbox>
              <w14:checked w14:val="0"/>
              <w14:checkedState w14:val="2612" w14:font="MS Gothic"/>
              <w14:uncheckedState w14:val="2610" w14:font="MS Gothic"/>
            </w14:checkbox>
          </w:sdtPr>
          <w:sdtContent>
            <w:tc>
              <w:tcPr>
                <w:tcW w:w="709" w:type="dxa"/>
                <w:vAlign w:val="center"/>
              </w:tcPr>
              <w:p w14:paraId="4920883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00158962" w14:textId="77777777" w:rsidR="00D7493A" w:rsidRPr="0033261D" w:rsidRDefault="00D7493A" w:rsidP="0066488B">
            <w:pPr>
              <w:rPr>
                <w:rFonts w:ascii="Arial" w:hAnsi="Arial" w:cs="Arial"/>
                <w:sz w:val="20"/>
                <w:szCs w:val="20"/>
              </w:rPr>
            </w:pPr>
          </w:p>
        </w:tc>
      </w:tr>
      <w:tr w:rsidR="00D7493A" w:rsidRPr="0033261D" w14:paraId="4D3B8B68" w14:textId="77777777" w:rsidTr="00A82400">
        <w:trPr>
          <w:cantSplit/>
          <w:trHeight w:val="555"/>
        </w:trPr>
        <w:tc>
          <w:tcPr>
            <w:tcW w:w="675" w:type="dxa"/>
            <w:vAlign w:val="center"/>
          </w:tcPr>
          <w:p w14:paraId="34E4805E"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1.1.3</w:t>
            </w:r>
          </w:p>
        </w:tc>
        <w:tc>
          <w:tcPr>
            <w:tcW w:w="4536" w:type="dxa"/>
            <w:vAlign w:val="center"/>
          </w:tcPr>
          <w:p w14:paraId="3D1D6D71"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Référence, date d’émission et indice de révision du PE</w:t>
            </w:r>
          </w:p>
          <w:p w14:paraId="2CFC52FB" w14:textId="77777777" w:rsidR="00D7493A" w:rsidRPr="00D76F1B" w:rsidRDefault="00D7493A" w:rsidP="00907C00">
            <w:pPr>
              <w:jc w:val="both"/>
              <w:rPr>
                <w:rFonts w:ascii="Arial" w:hAnsi="Arial" w:cs="Arial"/>
                <w:color w:val="595959"/>
                <w:sz w:val="18"/>
                <w:szCs w:val="18"/>
                <w:lang w:val="en-US"/>
              </w:rPr>
            </w:pPr>
            <w:r w:rsidRPr="00D76F1B">
              <w:rPr>
                <w:rFonts w:ascii="Arial" w:hAnsi="Arial" w:cs="Arial"/>
                <w:i/>
                <w:color w:val="595959"/>
                <w:sz w:val="16"/>
                <w:szCs w:val="16"/>
                <w:lang w:val="en-US"/>
              </w:rPr>
              <w:t>AMP reference, the date of issue and issue number</w:t>
            </w:r>
          </w:p>
        </w:tc>
        <w:sdt>
          <w:sdtPr>
            <w:rPr>
              <w:rFonts w:ascii="Arial" w:hAnsi="Arial" w:cs="Arial"/>
            </w:rPr>
            <w:id w:val="582192437"/>
            <w14:checkbox>
              <w14:checked w14:val="0"/>
              <w14:checkedState w14:val="2612" w14:font="MS Gothic"/>
              <w14:uncheckedState w14:val="2610" w14:font="MS Gothic"/>
            </w14:checkbox>
          </w:sdtPr>
          <w:sdtContent>
            <w:tc>
              <w:tcPr>
                <w:tcW w:w="709" w:type="dxa"/>
                <w:vAlign w:val="center"/>
              </w:tcPr>
              <w:p w14:paraId="6708333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03144322"/>
            <w14:checkbox>
              <w14:checked w14:val="0"/>
              <w14:checkedState w14:val="2612" w14:font="MS Gothic"/>
              <w14:uncheckedState w14:val="2610" w14:font="MS Gothic"/>
            </w14:checkbox>
          </w:sdtPr>
          <w:sdtContent>
            <w:tc>
              <w:tcPr>
                <w:tcW w:w="709" w:type="dxa"/>
                <w:vAlign w:val="center"/>
              </w:tcPr>
              <w:p w14:paraId="40A26CA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322EECB4" w14:textId="77777777" w:rsidR="00D7493A" w:rsidRPr="0033261D" w:rsidRDefault="00D7493A" w:rsidP="0066488B">
            <w:pPr>
              <w:jc w:val="both"/>
              <w:rPr>
                <w:rFonts w:ascii="Arial" w:hAnsi="Arial" w:cs="Arial"/>
                <w:sz w:val="20"/>
                <w:szCs w:val="20"/>
              </w:rPr>
            </w:pPr>
          </w:p>
        </w:tc>
      </w:tr>
      <w:tr w:rsidR="00D7493A" w:rsidRPr="0033261D" w14:paraId="29EF264E" w14:textId="77777777" w:rsidTr="00A82400">
        <w:trPr>
          <w:cantSplit/>
          <w:trHeight w:val="799"/>
        </w:trPr>
        <w:tc>
          <w:tcPr>
            <w:tcW w:w="675" w:type="dxa"/>
            <w:vAlign w:val="center"/>
          </w:tcPr>
          <w:p w14:paraId="006002B5"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1.1.4</w:t>
            </w:r>
          </w:p>
        </w:tc>
        <w:tc>
          <w:tcPr>
            <w:tcW w:w="4536" w:type="dxa"/>
            <w:vAlign w:val="center"/>
          </w:tcPr>
          <w:p w14:paraId="7E5478C5" w14:textId="72633914" w:rsidR="00D7493A" w:rsidRPr="00D075D3" w:rsidRDefault="00D7493A" w:rsidP="00A37E42">
            <w:pPr>
              <w:jc w:val="both"/>
              <w:rPr>
                <w:rFonts w:ascii="Arial" w:hAnsi="Arial" w:cs="Arial"/>
                <w:sz w:val="18"/>
                <w:szCs w:val="18"/>
              </w:rPr>
            </w:pPr>
            <w:r w:rsidRPr="00D075D3">
              <w:rPr>
                <w:rFonts w:ascii="Arial" w:hAnsi="Arial" w:cs="Arial"/>
                <w:sz w:val="18"/>
                <w:szCs w:val="18"/>
              </w:rPr>
              <w:t>Déclaration signée par le propriétaire/exploitant ou l'</w:t>
            </w:r>
            <w:r w:rsidR="00D075D3">
              <w:rPr>
                <w:rFonts w:ascii="Arial" w:hAnsi="Arial" w:cs="Arial"/>
                <w:sz w:val="18"/>
                <w:szCs w:val="18"/>
              </w:rPr>
              <w:t>organisme</w:t>
            </w:r>
            <w:r w:rsidRPr="00D075D3">
              <w:rPr>
                <w:rFonts w:ascii="Arial" w:hAnsi="Arial" w:cs="Arial"/>
                <w:sz w:val="18"/>
                <w:szCs w:val="18"/>
              </w:rPr>
              <w:t xml:space="preserve"> de gestion de maintien de navigabilité agréé gestionnaire de l’aéronef, indiquant que l’aéronef </w:t>
            </w:r>
            <w:r w:rsidR="003F74E4">
              <w:rPr>
                <w:rFonts w:ascii="Arial" w:hAnsi="Arial" w:cs="Arial"/>
                <w:sz w:val="18"/>
                <w:szCs w:val="18"/>
              </w:rPr>
              <w:t>est</w:t>
            </w:r>
            <w:r w:rsidR="003F74E4" w:rsidRPr="00D075D3">
              <w:rPr>
                <w:rFonts w:ascii="Arial" w:hAnsi="Arial" w:cs="Arial"/>
                <w:sz w:val="18"/>
                <w:szCs w:val="18"/>
              </w:rPr>
              <w:t xml:space="preserve"> </w:t>
            </w:r>
            <w:r w:rsidRPr="00D075D3">
              <w:rPr>
                <w:rFonts w:ascii="Arial" w:hAnsi="Arial" w:cs="Arial"/>
                <w:sz w:val="18"/>
                <w:szCs w:val="18"/>
              </w:rPr>
              <w:t xml:space="preserve">entretenu suivant ce PE et que ce dernier </w:t>
            </w:r>
            <w:r w:rsidR="003F74E4">
              <w:rPr>
                <w:rFonts w:ascii="Arial" w:hAnsi="Arial" w:cs="Arial"/>
                <w:sz w:val="18"/>
                <w:szCs w:val="18"/>
              </w:rPr>
              <w:t>est</w:t>
            </w:r>
            <w:r w:rsidR="003F74E4" w:rsidRPr="00D075D3">
              <w:rPr>
                <w:rFonts w:ascii="Arial" w:hAnsi="Arial" w:cs="Arial"/>
                <w:sz w:val="18"/>
                <w:szCs w:val="18"/>
              </w:rPr>
              <w:t xml:space="preserve"> </w:t>
            </w:r>
            <w:r w:rsidRPr="00D075D3">
              <w:rPr>
                <w:rFonts w:ascii="Arial" w:hAnsi="Arial" w:cs="Arial"/>
                <w:sz w:val="18"/>
                <w:szCs w:val="18"/>
              </w:rPr>
              <w:t>revu et mis à jour lorsque nécessaire</w:t>
            </w:r>
          </w:p>
          <w:p w14:paraId="09AA256B" w14:textId="77777777" w:rsidR="00D7493A" w:rsidRPr="00D76F1B" w:rsidRDefault="00D7493A">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A signed statement indicating that the aircraft is maintained </w:t>
            </w:r>
            <w:proofErr w:type="spellStart"/>
            <w:r w:rsidRPr="00D76F1B">
              <w:rPr>
                <w:rFonts w:ascii="Arial" w:hAnsi="Arial" w:cs="Arial"/>
                <w:i/>
                <w:color w:val="595959"/>
                <w:sz w:val="16"/>
                <w:szCs w:val="16"/>
                <w:lang w:val="en-US"/>
              </w:rPr>
              <w:t>i</w:t>
            </w:r>
            <w:r>
              <w:rPr>
                <w:rFonts w:ascii="Arial" w:hAnsi="Arial" w:cs="Arial"/>
                <w:i/>
                <w:color w:val="595959"/>
                <w:sz w:val="16"/>
                <w:szCs w:val="16"/>
                <w:lang w:val="en-US"/>
              </w:rPr>
              <w:t>.</w:t>
            </w:r>
            <w:r w:rsidRPr="00D76F1B">
              <w:rPr>
                <w:rFonts w:ascii="Arial" w:hAnsi="Arial" w:cs="Arial"/>
                <w:i/>
                <w:color w:val="595959"/>
                <w:sz w:val="16"/>
                <w:szCs w:val="16"/>
                <w:lang w:val="en-US"/>
              </w:rPr>
              <w:t>a</w:t>
            </w:r>
            <w:r>
              <w:rPr>
                <w:rFonts w:ascii="Arial" w:hAnsi="Arial" w:cs="Arial"/>
                <w:i/>
                <w:color w:val="595959"/>
                <w:sz w:val="16"/>
                <w:szCs w:val="16"/>
                <w:lang w:val="en-US"/>
              </w:rPr>
              <w:t>.</w:t>
            </w:r>
            <w:r w:rsidRPr="00D76F1B">
              <w:rPr>
                <w:rFonts w:ascii="Arial" w:hAnsi="Arial" w:cs="Arial"/>
                <w:i/>
                <w:color w:val="595959"/>
                <w:sz w:val="16"/>
                <w:szCs w:val="16"/>
                <w:lang w:val="en-US"/>
              </w:rPr>
              <w:t>w</w:t>
            </w:r>
            <w:proofErr w:type="spellEnd"/>
            <w:r>
              <w:rPr>
                <w:rFonts w:ascii="Arial" w:hAnsi="Arial" w:cs="Arial"/>
                <w:i/>
                <w:color w:val="595959"/>
                <w:sz w:val="16"/>
                <w:szCs w:val="16"/>
                <w:lang w:val="en-US"/>
              </w:rPr>
              <w:t>.</w:t>
            </w:r>
            <w:r w:rsidRPr="00D76F1B">
              <w:rPr>
                <w:rFonts w:ascii="Arial" w:hAnsi="Arial" w:cs="Arial"/>
                <w:i/>
                <w:color w:val="595959"/>
                <w:sz w:val="16"/>
                <w:szCs w:val="16"/>
                <w:lang w:val="en-US"/>
              </w:rPr>
              <w:t xml:space="preserve"> this AMP </w:t>
            </w:r>
            <w:r>
              <w:rPr>
                <w:rFonts w:ascii="Arial" w:hAnsi="Arial" w:cs="Arial"/>
                <w:i/>
                <w:color w:val="595959"/>
                <w:sz w:val="16"/>
                <w:szCs w:val="16"/>
                <w:lang w:val="en-US"/>
              </w:rPr>
              <w:t>and specifying that the AMP will be updated as required</w:t>
            </w:r>
            <w:r w:rsidRPr="00D76F1B">
              <w:rPr>
                <w:rFonts w:ascii="Arial" w:hAnsi="Arial" w:cs="Arial"/>
                <w:i/>
                <w:color w:val="595959"/>
                <w:sz w:val="16"/>
                <w:szCs w:val="16"/>
                <w:lang w:val="en-US"/>
              </w:rPr>
              <w:t>.</w:t>
            </w:r>
          </w:p>
        </w:tc>
        <w:sdt>
          <w:sdtPr>
            <w:rPr>
              <w:rFonts w:ascii="Arial" w:hAnsi="Arial" w:cs="Arial"/>
            </w:rPr>
            <w:id w:val="-1806685954"/>
            <w14:checkbox>
              <w14:checked w14:val="0"/>
              <w14:checkedState w14:val="2612" w14:font="MS Gothic"/>
              <w14:uncheckedState w14:val="2610" w14:font="MS Gothic"/>
            </w14:checkbox>
          </w:sdtPr>
          <w:sdtContent>
            <w:tc>
              <w:tcPr>
                <w:tcW w:w="709" w:type="dxa"/>
                <w:vAlign w:val="center"/>
              </w:tcPr>
              <w:p w14:paraId="5F6A218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321121638"/>
            <w14:checkbox>
              <w14:checked w14:val="0"/>
              <w14:checkedState w14:val="2612" w14:font="MS Gothic"/>
              <w14:uncheckedState w14:val="2610" w14:font="MS Gothic"/>
            </w14:checkbox>
          </w:sdtPr>
          <w:sdtContent>
            <w:tc>
              <w:tcPr>
                <w:tcW w:w="709" w:type="dxa"/>
                <w:vAlign w:val="center"/>
              </w:tcPr>
              <w:p w14:paraId="0594557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269E8208" w14:textId="77777777" w:rsidR="00D7493A" w:rsidRPr="0033261D" w:rsidRDefault="00D7493A" w:rsidP="0066488B">
            <w:pPr>
              <w:jc w:val="both"/>
              <w:rPr>
                <w:rFonts w:ascii="Arial" w:hAnsi="Arial" w:cs="Arial"/>
                <w:sz w:val="20"/>
                <w:szCs w:val="20"/>
              </w:rPr>
            </w:pPr>
          </w:p>
        </w:tc>
      </w:tr>
      <w:tr w:rsidR="004E60C1" w:rsidRPr="0033261D" w14:paraId="0B77A2DC" w14:textId="77777777" w:rsidTr="00A82400">
        <w:trPr>
          <w:cantSplit/>
          <w:trHeight w:val="355"/>
        </w:trPr>
        <w:tc>
          <w:tcPr>
            <w:tcW w:w="675" w:type="dxa"/>
            <w:vMerge w:val="restart"/>
            <w:vAlign w:val="center"/>
          </w:tcPr>
          <w:p w14:paraId="569D370E" w14:textId="77777777" w:rsidR="004E60C1" w:rsidRPr="0033261D" w:rsidRDefault="004E60C1" w:rsidP="00B71E32">
            <w:pPr>
              <w:jc w:val="center"/>
              <w:rPr>
                <w:rFonts w:ascii="Arial" w:hAnsi="Arial" w:cs="Arial"/>
                <w:sz w:val="16"/>
                <w:szCs w:val="16"/>
              </w:rPr>
            </w:pPr>
            <w:r w:rsidRPr="0033261D">
              <w:rPr>
                <w:rFonts w:ascii="Arial" w:hAnsi="Arial" w:cs="Arial"/>
                <w:sz w:val="16"/>
                <w:szCs w:val="16"/>
              </w:rPr>
              <w:t>1.1.5</w:t>
            </w:r>
          </w:p>
        </w:tc>
        <w:tc>
          <w:tcPr>
            <w:tcW w:w="9498" w:type="dxa"/>
            <w:gridSpan w:val="4"/>
            <w:vAlign w:val="center"/>
          </w:tcPr>
          <w:p w14:paraId="6856012E" w14:textId="77777777" w:rsidR="004E60C1" w:rsidRPr="0033261D" w:rsidRDefault="004E60C1" w:rsidP="00B36CF8">
            <w:pPr>
              <w:jc w:val="both"/>
              <w:rPr>
                <w:rFonts w:ascii="Arial" w:hAnsi="Arial" w:cs="Arial"/>
                <w:sz w:val="18"/>
                <w:szCs w:val="18"/>
              </w:rPr>
            </w:pPr>
            <w:r w:rsidRPr="0033261D">
              <w:rPr>
                <w:rFonts w:ascii="Arial" w:hAnsi="Arial" w:cs="Arial"/>
                <w:sz w:val="18"/>
                <w:szCs w:val="18"/>
              </w:rPr>
              <w:t>Contenu du PE</w:t>
            </w:r>
          </w:p>
          <w:p w14:paraId="46782D88" w14:textId="77777777" w:rsidR="001D1733" w:rsidRPr="00D76F1B" w:rsidRDefault="00696F51" w:rsidP="00B36CF8">
            <w:pPr>
              <w:jc w:val="both"/>
              <w:rPr>
                <w:rFonts w:ascii="Arial" w:hAnsi="Arial" w:cs="Arial"/>
                <w:i/>
                <w:color w:val="595959"/>
                <w:sz w:val="16"/>
                <w:szCs w:val="16"/>
              </w:rPr>
            </w:pPr>
            <w:r w:rsidRPr="00D76F1B">
              <w:rPr>
                <w:rFonts w:ascii="Arial" w:hAnsi="Arial" w:cs="Arial"/>
                <w:i/>
                <w:color w:val="595959"/>
                <w:sz w:val="16"/>
                <w:szCs w:val="16"/>
              </w:rPr>
              <w:t xml:space="preserve">AMP </w:t>
            </w:r>
            <w:r w:rsidR="001D1733" w:rsidRPr="00D76F1B">
              <w:rPr>
                <w:rFonts w:ascii="Arial" w:hAnsi="Arial" w:cs="Arial"/>
                <w:i/>
                <w:color w:val="595959"/>
                <w:sz w:val="16"/>
                <w:szCs w:val="16"/>
              </w:rPr>
              <w:t xml:space="preserve">Contents </w:t>
            </w:r>
            <w:proofErr w:type="spellStart"/>
            <w:r w:rsidR="001D1733" w:rsidRPr="00D76F1B">
              <w:rPr>
                <w:rFonts w:ascii="Arial" w:hAnsi="Arial" w:cs="Arial"/>
                <w:i/>
                <w:color w:val="595959"/>
                <w:sz w:val="16"/>
                <w:szCs w:val="16"/>
              </w:rPr>
              <w:t>list</w:t>
            </w:r>
            <w:proofErr w:type="spellEnd"/>
          </w:p>
        </w:tc>
      </w:tr>
      <w:tr w:rsidR="00D7493A" w:rsidRPr="0033261D" w14:paraId="183BCFC9" w14:textId="77777777" w:rsidTr="00A82400">
        <w:trPr>
          <w:cantSplit/>
          <w:trHeight w:val="454"/>
        </w:trPr>
        <w:tc>
          <w:tcPr>
            <w:tcW w:w="675" w:type="dxa"/>
            <w:vMerge/>
            <w:vAlign w:val="center"/>
          </w:tcPr>
          <w:p w14:paraId="07AF8D58" w14:textId="77777777" w:rsidR="00D7493A" w:rsidRPr="0033261D" w:rsidRDefault="00D7493A" w:rsidP="00B71E32">
            <w:pPr>
              <w:jc w:val="center"/>
              <w:rPr>
                <w:rFonts w:ascii="Arial" w:hAnsi="Arial" w:cs="Arial"/>
                <w:sz w:val="16"/>
                <w:szCs w:val="16"/>
              </w:rPr>
            </w:pPr>
          </w:p>
        </w:tc>
        <w:tc>
          <w:tcPr>
            <w:tcW w:w="4536" w:type="dxa"/>
            <w:vAlign w:val="center"/>
          </w:tcPr>
          <w:p w14:paraId="74CE1E04" w14:textId="77777777" w:rsidR="00D7493A" w:rsidRPr="0033261D" w:rsidRDefault="00D7493A" w:rsidP="00B71E32">
            <w:pPr>
              <w:numPr>
                <w:ilvl w:val="0"/>
                <w:numId w:val="17"/>
              </w:numPr>
              <w:rPr>
                <w:rFonts w:ascii="Arial" w:hAnsi="Arial" w:cs="Arial"/>
                <w:sz w:val="18"/>
                <w:szCs w:val="18"/>
              </w:rPr>
            </w:pPr>
            <w:r w:rsidRPr="0033261D">
              <w:rPr>
                <w:rFonts w:ascii="Arial" w:hAnsi="Arial" w:cs="Arial"/>
                <w:sz w:val="18"/>
                <w:szCs w:val="18"/>
              </w:rPr>
              <w:t>Liste des pages effectives</w:t>
            </w:r>
            <w:r>
              <w:rPr>
                <w:rFonts w:ascii="Arial" w:hAnsi="Arial" w:cs="Arial"/>
                <w:sz w:val="18"/>
                <w:szCs w:val="18"/>
              </w:rPr>
              <w:t xml:space="preserve"> </w:t>
            </w:r>
          </w:p>
          <w:p w14:paraId="2262705F" w14:textId="77777777" w:rsidR="00D7493A" w:rsidRPr="00A82400" w:rsidRDefault="00D7493A">
            <w:pPr>
              <w:ind w:left="360"/>
              <w:rPr>
                <w:rFonts w:ascii="Arial" w:hAnsi="Arial" w:cs="Arial"/>
                <w:i/>
                <w:color w:val="595959"/>
                <w:sz w:val="16"/>
                <w:szCs w:val="16"/>
                <w:lang w:val="en-US"/>
              </w:rPr>
            </w:pPr>
            <w:r w:rsidRPr="00A82400">
              <w:rPr>
                <w:rFonts w:ascii="Arial" w:hAnsi="Arial" w:cs="Arial"/>
                <w:i/>
                <w:color w:val="595959"/>
                <w:sz w:val="16"/>
                <w:szCs w:val="16"/>
                <w:lang w:val="en-US"/>
              </w:rPr>
              <w:t>List of effective pages</w:t>
            </w:r>
          </w:p>
        </w:tc>
        <w:sdt>
          <w:sdtPr>
            <w:rPr>
              <w:rFonts w:ascii="Arial" w:hAnsi="Arial" w:cs="Arial"/>
            </w:rPr>
            <w:id w:val="-1456482562"/>
            <w14:checkbox>
              <w14:checked w14:val="0"/>
              <w14:checkedState w14:val="2612" w14:font="MS Gothic"/>
              <w14:uncheckedState w14:val="2610" w14:font="MS Gothic"/>
            </w14:checkbox>
          </w:sdtPr>
          <w:sdtContent>
            <w:tc>
              <w:tcPr>
                <w:tcW w:w="709" w:type="dxa"/>
                <w:vAlign w:val="center"/>
              </w:tcPr>
              <w:p w14:paraId="357DBC2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56353497"/>
            <w14:checkbox>
              <w14:checked w14:val="0"/>
              <w14:checkedState w14:val="2612" w14:font="MS Gothic"/>
              <w14:uncheckedState w14:val="2610" w14:font="MS Gothic"/>
            </w14:checkbox>
          </w:sdtPr>
          <w:sdtContent>
            <w:tc>
              <w:tcPr>
                <w:tcW w:w="709" w:type="dxa"/>
                <w:vAlign w:val="center"/>
              </w:tcPr>
              <w:p w14:paraId="33A84DF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5AC37A68" w14:textId="77777777" w:rsidR="00D7493A" w:rsidRPr="0033261D" w:rsidRDefault="00D7493A" w:rsidP="00B36CF8">
            <w:pPr>
              <w:jc w:val="both"/>
              <w:rPr>
                <w:rFonts w:ascii="Arial" w:hAnsi="Arial" w:cs="Arial"/>
                <w:sz w:val="20"/>
                <w:szCs w:val="20"/>
              </w:rPr>
            </w:pPr>
          </w:p>
        </w:tc>
      </w:tr>
      <w:tr w:rsidR="00D7493A" w:rsidRPr="0033261D" w14:paraId="6A3C8502" w14:textId="77777777" w:rsidTr="00A82400">
        <w:trPr>
          <w:cantSplit/>
          <w:trHeight w:val="454"/>
        </w:trPr>
        <w:tc>
          <w:tcPr>
            <w:tcW w:w="675" w:type="dxa"/>
            <w:vMerge/>
            <w:vAlign w:val="center"/>
          </w:tcPr>
          <w:p w14:paraId="499F09FE" w14:textId="77777777" w:rsidR="00D7493A" w:rsidRPr="0033261D" w:rsidRDefault="00D7493A" w:rsidP="00B71E32">
            <w:pPr>
              <w:jc w:val="center"/>
              <w:rPr>
                <w:rFonts w:ascii="Arial" w:hAnsi="Arial" w:cs="Arial"/>
                <w:sz w:val="16"/>
                <w:szCs w:val="16"/>
              </w:rPr>
            </w:pPr>
          </w:p>
        </w:tc>
        <w:tc>
          <w:tcPr>
            <w:tcW w:w="4536" w:type="dxa"/>
            <w:vAlign w:val="center"/>
          </w:tcPr>
          <w:p w14:paraId="754F230C" w14:textId="77777777" w:rsidR="00D7493A" w:rsidRPr="0033261D" w:rsidRDefault="00D7493A" w:rsidP="00B71E32">
            <w:pPr>
              <w:numPr>
                <w:ilvl w:val="0"/>
                <w:numId w:val="17"/>
              </w:numPr>
              <w:rPr>
                <w:rFonts w:ascii="Arial" w:hAnsi="Arial" w:cs="Arial"/>
                <w:sz w:val="18"/>
                <w:szCs w:val="18"/>
              </w:rPr>
            </w:pPr>
            <w:r w:rsidRPr="0033261D">
              <w:rPr>
                <w:rFonts w:ascii="Arial" w:hAnsi="Arial" w:cs="Arial"/>
                <w:sz w:val="18"/>
                <w:szCs w:val="18"/>
              </w:rPr>
              <w:t>Statut de révision du PE</w:t>
            </w:r>
          </w:p>
          <w:p w14:paraId="78007206" w14:textId="77777777" w:rsidR="00D7493A" w:rsidRPr="00D76F1B" w:rsidRDefault="00D7493A" w:rsidP="001D1733">
            <w:pPr>
              <w:ind w:left="360"/>
              <w:rPr>
                <w:rFonts w:ascii="Arial" w:hAnsi="Arial" w:cs="Arial"/>
                <w:i/>
                <w:color w:val="595959"/>
                <w:sz w:val="16"/>
                <w:szCs w:val="16"/>
                <w:lang w:val="en-US"/>
              </w:rPr>
            </w:pPr>
            <w:r w:rsidRPr="00D76F1B">
              <w:rPr>
                <w:rFonts w:ascii="Arial" w:hAnsi="Arial" w:cs="Arial"/>
                <w:i/>
                <w:color w:val="595959"/>
                <w:sz w:val="16"/>
                <w:szCs w:val="16"/>
                <w:lang w:val="en-US"/>
              </w:rPr>
              <w:t>Revision status of the AMP</w:t>
            </w:r>
          </w:p>
        </w:tc>
        <w:sdt>
          <w:sdtPr>
            <w:rPr>
              <w:rFonts w:ascii="Arial" w:hAnsi="Arial" w:cs="Arial"/>
            </w:rPr>
            <w:id w:val="979344025"/>
            <w14:checkbox>
              <w14:checked w14:val="0"/>
              <w14:checkedState w14:val="2612" w14:font="MS Gothic"/>
              <w14:uncheckedState w14:val="2610" w14:font="MS Gothic"/>
            </w14:checkbox>
          </w:sdtPr>
          <w:sdtContent>
            <w:tc>
              <w:tcPr>
                <w:tcW w:w="709" w:type="dxa"/>
                <w:vAlign w:val="center"/>
              </w:tcPr>
              <w:p w14:paraId="44235B5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07789359"/>
            <w14:checkbox>
              <w14:checked w14:val="0"/>
              <w14:checkedState w14:val="2612" w14:font="MS Gothic"/>
              <w14:uncheckedState w14:val="2610" w14:font="MS Gothic"/>
            </w14:checkbox>
          </w:sdtPr>
          <w:sdtContent>
            <w:tc>
              <w:tcPr>
                <w:tcW w:w="709" w:type="dxa"/>
                <w:vAlign w:val="center"/>
              </w:tcPr>
              <w:p w14:paraId="1B733E7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2F3047BA" w14:textId="77777777" w:rsidR="00D7493A" w:rsidRPr="0033261D" w:rsidRDefault="00D7493A" w:rsidP="00B36CF8">
            <w:pPr>
              <w:jc w:val="both"/>
              <w:rPr>
                <w:rFonts w:ascii="Arial" w:hAnsi="Arial" w:cs="Arial"/>
                <w:sz w:val="20"/>
                <w:szCs w:val="20"/>
              </w:rPr>
            </w:pPr>
          </w:p>
        </w:tc>
      </w:tr>
      <w:tr w:rsidR="00D7493A" w:rsidRPr="0033261D" w14:paraId="503AD0D7" w14:textId="77777777" w:rsidTr="00A82400">
        <w:trPr>
          <w:cantSplit/>
          <w:trHeight w:val="326"/>
        </w:trPr>
        <w:tc>
          <w:tcPr>
            <w:tcW w:w="675" w:type="dxa"/>
            <w:vAlign w:val="center"/>
          </w:tcPr>
          <w:p w14:paraId="2EC780C8"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1.1.6</w:t>
            </w:r>
          </w:p>
        </w:tc>
        <w:tc>
          <w:tcPr>
            <w:tcW w:w="4536" w:type="dxa"/>
            <w:vAlign w:val="center"/>
          </w:tcPr>
          <w:p w14:paraId="36A45771"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Le programme d’entretien est adapté aux caractéristiques d’exploitation pour une utilisation moyenne prévue de l’aéronef.  Cette utilisation moyenne doit être indiquée et inclure une tolérance n’excédant pas 25 %</w:t>
            </w:r>
            <w:r w:rsidR="00E743BD">
              <w:rPr>
                <w:rFonts w:ascii="Arial" w:hAnsi="Arial" w:cs="Arial"/>
                <w:sz w:val="18"/>
                <w:szCs w:val="18"/>
              </w:rPr>
              <w:t>.</w:t>
            </w:r>
          </w:p>
          <w:p w14:paraId="59BB5B46"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Si l’utilisation moyenne n’est pas ou ne peut pas être définie, des visites calendaires doivent être incluses dans le PE</w:t>
            </w:r>
          </w:p>
          <w:p w14:paraId="03A96260" w14:textId="77777777" w:rsidR="00D7493A" w:rsidRPr="00D76F1B" w:rsidRDefault="00D7493A" w:rsidP="001D1733">
            <w:pPr>
              <w:jc w:val="both"/>
              <w:rPr>
                <w:rFonts w:ascii="Arial" w:hAnsi="Arial" w:cs="Arial"/>
                <w:color w:val="595959"/>
                <w:sz w:val="18"/>
                <w:szCs w:val="18"/>
                <w:lang w:val="en-US"/>
              </w:rPr>
            </w:pPr>
            <w:r w:rsidRPr="00D76F1B">
              <w:rPr>
                <w:rFonts w:ascii="Arial" w:hAnsi="Arial" w:cs="Arial"/>
                <w:i/>
                <w:color w:val="595959"/>
                <w:sz w:val="16"/>
                <w:szCs w:val="16"/>
                <w:lang w:val="en-US"/>
              </w:rPr>
              <w:t xml:space="preserve">Check periods for anticipated </w:t>
            </w:r>
            <w:proofErr w:type="spellStart"/>
            <w:proofErr w:type="gramStart"/>
            <w:r w:rsidRPr="00D76F1B">
              <w:rPr>
                <w:rFonts w:ascii="Arial" w:hAnsi="Arial" w:cs="Arial"/>
                <w:i/>
                <w:color w:val="595959"/>
                <w:sz w:val="16"/>
                <w:szCs w:val="16"/>
                <w:lang w:val="en-US"/>
              </w:rPr>
              <w:t>utilisation</w:t>
            </w:r>
            <w:proofErr w:type="spellEnd"/>
            <w:r w:rsidRPr="00D76F1B">
              <w:rPr>
                <w:rFonts w:ascii="Arial" w:hAnsi="Arial" w:cs="Arial"/>
                <w:i/>
                <w:color w:val="595959"/>
                <w:sz w:val="16"/>
                <w:szCs w:val="16"/>
                <w:lang w:val="en-US"/>
              </w:rPr>
              <w:t>;</w:t>
            </w:r>
            <w:proofErr w:type="gramEnd"/>
            <w:r w:rsidRPr="00D76F1B">
              <w:rPr>
                <w:rFonts w:ascii="Arial" w:hAnsi="Arial" w:cs="Arial"/>
                <w:i/>
                <w:color w:val="595959"/>
                <w:sz w:val="16"/>
                <w:szCs w:val="16"/>
                <w:lang w:val="en-US"/>
              </w:rPr>
              <w:t xml:space="preserve"> include a </w:t>
            </w:r>
            <w:proofErr w:type="spellStart"/>
            <w:r w:rsidRPr="00D76F1B">
              <w:rPr>
                <w:rFonts w:ascii="Arial" w:hAnsi="Arial" w:cs="Arial"/>
                <w:i/>
                <w:color w:val="595959"/>
                <w:sz w:val="16"/>
                <w:szCs w:val="16"/>
                <w:lang w:val="en-US"/>
              </w:rPr>
              <w:t>utilisation</w:t>
            </w:r>
            <w:proofErr w:type="spellEnd"/>
            <w:r w:rsidRPr="00D76F1B">
              <w:rPr>
                <w:rFonts w:ascii="Arial" w:hAnsi="Arial" w:cs="Arial"/>
                <w:i/>
                <w:color w:val="595959"/>
                <w:sz w:val="16"/>
                <w:szCs w:val="16"/>
                <w:lang w:val="en-US"/>
              </w:rPr>
              <w:t xml:space="preserve"> tolerance of not more than 25%. Where </w:t>
            </w:r>
            <w:proofErr w:type="spellStart"/>
            <w:r w:rsidRPr="00D76F1B">
              <w:rPr>
                <w:rFonts w:ascii="Arial" w:hAnsi="Arial" w:cs="Arial"/>
                <w:i/>
                <w:color w:val="595959"/>
                <w:sz w:val="16"/>
                <w:szCs w:val="16"/>
                <w:lang w:val="en-US"/>
              </w:rPr>
              <w:t>utilisation</w:t>
            </w:r>
            <w:proofErr w:type="spellEnd"/>
            <w:r w:rsidRPr="00D76F1B">
              <w:rPr>
                <w:rFonts w:ascii="Arial" w:hAnsi="Arial" w:cs="Arial"/>
                <w:i/>
                <w:color w:val="595959"/>
                <w:sz w:val="16"/>
                <w:szCs w:val="16"/>
                <w:lang w:val="en-US"/>
              </w:rPr>
              <w:t xml:space="preserve"> cannot be anticipated, calendar time limits should also be included</w:t>
            </w:r>
          </w:p>
        </w:tc>
        <w:sdt>
          <w:sdtPr>
            <w:rPr>
              <w:rFonts w:ascii="Arial" w:hAnsi="Arial" w:cs="Arial"/>
            </w:rPr>
            <w:id w:val="456299944"/>
            <w14:checkbox>
              <w14:checked w14:val="0"/>
              <w14:checkedState w14:val="2612" w14:font="MS Gothic"/>
              <w14:uncheckedState w14:val="2610" w14:font="MS Gothic"/>
            </w14:checkbox>
          </w:sdtPr>
          <w:sdtContent>
            <w:tc>
              <w:tcPr>
                <w:tcW w:w="709" w:type="dxa"/>
                <w:vAlign w:val="center"/>
              </w:tcPr>
              <w:p w14:paraId="142FBD7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94746209"/>
            <w14:checkbox>
              <w14:checked w14:val="0"/>
              <w14:checkedState w14:val="2612" w14:font="MS Gothic"/>
              <w14:uncheckedState w14:val="2610" w14:font="MS Gothic"/>
            </w14:checkbox>
          </w:sdtPr>
          <w:sdtContent>
            <w:tc>
              <w:tcPr>
                <w:tcW w:w="709" w:type="dxa"/>
                <w:vAlign w:val="center"/>
              </w:tcPr>
              <w:p w14:paraId="068447B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1BC0D868" w14:textId="77777777" w:rsidR="00D7493A" w:rsidRPr="0033261D" w:rsidRDefault="00D7493A" w:rsidP="00B36CF8">
            <w:pPr>
              <w:jc w:val="both"/>
              <w:rPr>
                <w:rFonts w:ascii="Arial" w:hAnsi="Arial" w:cs="Arial"/>
                <w:sz w:val="20"/>
                <w:szCs w:val="20"/>
              </w:rPr>
            </w:pPr>
          </w:p>
        </w:tc>
      </w:tr>
      <w:tr w:rsidR="00D7493A" w:rsidRPr="0033261D" w14:paraId="46C2BD32" w14:textId="77777777" w:rsidTr="00A82400">
        <w:trPr>
          <w:cantSplit/>
          <w:trHeight w:val="637"/>
        </w:trPr>
        <w:tc>
          <w:tcPr>
            <w:tcW w:w="675" w:type="dxa"/>
            <w:vAlign w:val="center"/>
          </w:tcPr>
          <w:p w14:paraId="7B6AB7BF"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1.1.7</w:t>
            </w:r>
          </w:p>
        </w:tc>
        <w:tc>
          <w:tcPr>
            <w:tcW w:w="4536" w:type="dxa"/>
            <w:vAlign w:val="center"/>
          </w:tcPr>
          <w:p w14:paraId="48180CF4" w14:textId="77777777" w:rsidR="00D7493A" w:rsidRPr="0033261D" w:rsidRDefault="00D7493A" w:rsidP="001D1733">
            <w:pPr>
              <w:rPr>
                <w:rFonts w:ascii="Arial" w:hAnsi="Arial" w:cs="Arial"/>
                <w:sz w:val="18"/>
                <w:szCs w:val="18"/>
              </w:rPr>
            </w:pPr>
            <w:r w:rsidRPr="0033261D">
              <w:rPr>
                <w:rFonts w:ascii="Arial" w:hAnsi="Arial" w:cs="Arial"/>
                <w:sz w:val="18"/>
                <w:szCs w:val="18"/>
              </w:rPr>
              <w:t>Procédure d’augmentation des pas des échéances d’entretien, si applicable et si acceptable par l’autorité française</w:t>
            </w:r>
            <w:r>
              <w:rPr>
                <w:rFonts w:ascii="Arial" w:hAnsi="Arial" w:cs="Arial"/>
                <w:sz w:val="18"/>
                <w:szCs w:val="18"/>
              </w:rPr>
              <w:t xml:space="preserve"> (voir point 4).</w:t>
            </w:r>
          </w:p>
          <w:p w14:paraId="5DB5BC23" w14:textId="77777777" w:rsidR="00D7493A" w:rsidRPr="00D76F1B" w:rsidRDefault="00D7493A" w:rsidP="001D1733">
            <w:pPr>
              <w:rPr>
                <w:rFonts w:ascii="Arial" w:hAnsi="Arial" w:cs="Arial"/>
                <w:color w:val="595959"/>
                <w:sz w:val="18"/>
                <w:szCs w:val="18"/>
                <w:lang w:val="en-US"/>
              </w:rPr>
            </w:pPr>
            <w:r w:rsidRPr="00D76F1B">
              <w:rPr>
                <w:rFonts w:ascii="Arial" w:hAnsi="Arial" w:cs="Arial"/>
                <w:i/>
                <w:color w:val="595959"/>
                <w:sz w:val="16"/>
                <w:szCs w:val="16"/>
                <w:lang w:val="en-US"/>
              </w:rPr>
              <w:t>Procedures for escalation of maintenance tasks where applicable &amp; acceptable to the French Authority</w:t>
            </w:r>
            <w:r>
              <w:rPr>
                <w:rFonts w:ascii="Arial" w:hAnsi="Arial" w:cs="Arial"/>
                <w:i/>
                <w:color w:val="595959"/>
                <w:sz w:val="16"/>
                <w:szCs w:val="16"/>
                <w:lang w:val="en-US"/>
              </w:rPr>
              <w:t xml:space="preserve"> (see item 4)</w:t>
            </w:r>
          </w:p>
        </w:tc>
        <w:sdt>
          <w:sdtPr>
            <w:rPr>
              <w:rFonts w:ascii="Arial" w:hAnsi="Arial" w:cs="Arial"/>
            </w:rPr>
            <w:id w:val="-789204062"/>
            <w14:checkbox>
              <w14:checked w14:val="0"/>
              <w14:checkedState w14:val="2612" w14:font="MS Gothic"/>
              <w14:uncheckedState w14:val="2610" w14:font="MS Gothic"/>
            </w14:checkbox>
          </w:sdtPr>
          <w:sdtContent>
            <w:tc>
              <w:tcPr>
                <w:tcW w:w="709" w:type="dxa"/>
                <w:vAlign w:val="center"/>
              </w:tcPr>
              <w:p w14:paraId="1FFF803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85314888"/>
            <w14:checkbox>
              <w14:checked w14:val="0"/>
              <w14:checkedState w14:val="2612" w14:font="MS Gothic"/>
              <w14:uncheckedState w14:val="2610" w14:font="MS Gothic"/>
            </w14:checkbox>
          </w:sdtPr>
          <w:sdtContent>
            <w:tc>
              <w:tcPr>
                <w:tcW w:w="709" w:type="dxa"/>
                <w:vAlign w:val="center"/>
              </w:tcPr>
              <w:p w14:paraId="27E61D8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4207F805" w14:textId="77777777" w:rsidR="00D7493A" w:rsidRPr="0033261D" w:rsidRDefault="00D7493A" w:rsidP="00B36CF8">
            <w:pPr>
              <w:jc w:val="both"/>
              <w:rPr>
                <w:rFonts w:ascii="Arial" w:hAnsi="Arial" w:cs="Arial"/>
                <w:sz w:val="20"/>
                <w:szCs w:val="20"/>
              </w:rPr>
            </w:pPr>
          </w:p>
        </w:tc>
      </w:tr>
      <w:tr w:rsidR="00D7493A" w:rsidRPr="0033261D" w14:paraId="2029A9D0" w14:textId="77777777" w:rsidTr="00A82400">
        <w:trPr>
          <w:cantSplit/>
          <w:trHeight w:val="557"/>
        </w:trPr>
        <w:tc>
          <w:tcPr>
            <w:tcW w:w="675" w:type="dxa"/>
            <w:vAlign w:val="center"/>
          </w:tcPr>
          <w:p w14:paraId="37E0F7CA"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lastRenderedPageBreak/>
              <w:t>1.1.8</w:t>
            </w:r>
          </w:p>
        </w:tc>
        <w:tc>
          <w:tcPr>
            <w:tcW w:w="4536" w:type="dxa"/>
            <w:vAlign w:val="center"/>
          </w:tcPr>
          <w:p w14:paraId="4C8EC4F1" w14:textId="77777777" w:rsidR="00D7493A" w:rsidRPr="0033261D" w:rsidRDefault="00D7493A" w:rsidP="00B71E32">
            <w:pPr>
              <w:rPr>
                <w:rFonts w:ascii="Arial" w:hAnsi="Arial" w:cs="Arial"/>
                <w:sz w:val="18"/>
                <w:szCs w:val="18"/>
              </w:rPr>
            </w:pPr>
            <w:r w:rsidRPr="0033261D">
              <w:rPr>
                <w:rFonts w:ascii="Arial" w:hAnsi="Arial" w:cs="Arial"/>
                <w:sz w:val="18"/>
                <w:szCs w:val="18"/>
              </w:rPr>
              <w:t xml:space="preserve">Zone réservée pour </w:t>
            </w:r>
            <w:r>
              <w:rPr>
                <w:rFonts w:ascii="Arial" w:hAnsi="Arial" w:cs="Arial"/>
                <w:sz w:val="18"/>
                <w:szCs w:val="18"/>
              </w:rPr>
              <w:t>l’</w:t>
            </w:r>
            <w:r w:rsidRPr="0033261D">
              <w:rPr>
                <w:rFonts w:ascii="Arial" w:hAnsi="Arial" w:cs="Arial"/>
                <w:sz w:val="18"/>
                <w:szCs w:val="18"/>
              </w:rPr>
              <w:t xml:space="preserve">enregistrement de la date et la référence des amendements </w:t>
            </w:r>
            <w:r>
              <w:rPr>
                <w:rFonts w:ascii="Arial" w:hAnsi="Arial" w:cs="Arial"/>
                <w:sz w:val="18"/>
                <w:szCs w:val="18"/>
              </w:rPr>
              <w:t>des documents sources incorporés dans le PE</w:t>
            </w:r>
          </w:p>
          <w:p w14:paraId="1C26331C" w14:textId="77777777" w:rsidR="00D7493A" w:rsidRPr="005455C4" w:rsidRDefault="00D7493A" w:rsidP="00B71E32">
            <w:pPr>
              <w:rPr>
                <w:rFonts w:ascii="Arial" w:hAnsi="Arial" w:cs="Arial"/>
                <w:i/>
                <w:color w:val="595959"/>
                <w:sz w:val="16"/>
                <w:szCs w:val="16"/>
                <w:lang w:val="en-US"/>
              </w:rPr>
            </w:pPr>
            <w:r w:rsidRPr="00D76F1B">
              <w:rPr>
                <w:rFonts w:ascii="Arial" w:hAnsi="Arial" w:cs="Arial"/>
                <w:i/>
                <w:color w:val="595959"/>
                <w:sz w:val="16"/>
                <w:szCs w:val="16"/>
                <w:lang w:val="en-US"/>
              </w:rPr>
              <w:t xml:space="preserve">Date and reference of </w:t>
            </w:r>
            <w:r>
              <w:rPr>
                <w:rFonts w:ascii="Arial" w:hAnsi="Arial" w:cs="Arial"/>
                <w:i/>
                <w:color w:val="595959"/>
                <w:sz w:val="16"/>
                <w:szCs w:val="16"/>
                <w:lang w:val="en-US"/>
              </w:rPr>
              <w:t>AMP sources</w:t>
            </w:r>
            <w:r w:rsidRPr="00D76F1B">
              <w:rPr>
                <w:rFonts w:ascii="Arial" w:hAnsi="Arial" w:cs="Arial"/>
                <w:i/>
                <w:color w:val="595959"/>
                <w:sz w:val="16"/>
                <w:szCs w:val="16"/>
                <w:lang w:val="en-US"/>
              </w:rPr>
              <w:t xml:space="preserve"> amendments</w:t>
            </w:r>
            <w:r>
              <w:rPr>
                <w:rFonts w:ascii="Arial" w:hAnsi="Arial" w:cs="Arial"/>
                <w:i/>
                <w:color w:val="595959"/>
                <w:sz w:val="16"/>
                <w:szCs w:val="16"/>
                <w:lang w:val="en-US"/>
              </w:rPr>
              <w:t xml:space="preserve"> incorporated within the AMP</w:t>
            </w:r>
          </w:p>
        </w:tc>
        <w:sdt>
          <w:sdtPr>
            <w:rPr>
              <w:rFonts w:ascii="Arial" w:hAnsi="Arial" w:cs="Arial"/>
            </w:rPr>
            <w:id w:val="971168554"/>
            <w14:checkbox>
              <w14:checked w14:val="0"/>
              <w14:checkedState w14:val="2612" w14:font="MS Gothic"/>
              <w14:uncheckedState w14:val="2610" w14:font="MS Gothic"/>
            </w14:checkbox>
          </w:sdtPr>
          <w:sdtContent>
            <w:tc>
              <w:tcPr>
                <w:tcW w:w="709" w:type="dxa"/>
                <w:vAlign w:val="center"/>
              </w:tcPr>
              <w:p w14:paraId="00837FAF"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67355841"/>
            <w14:checkbox>
              <w14:checked w14:val="0"/>
              <w14:checkedState w14:val="2612" w14:font="MS Gothic"/>
              <w14:uncheckedState w14:val="2610" w14:font="MS Gothic"/>
            </w14:checkbox>
          </w:sdtPr>
          <w:sdtContent>
            <w:tc>
              <w:tcPr>
                <w:tcW w:w="709" w:type="dxa"/>
                <w:vAlign w:val="center"/>
              </w:tcPr>
              <w:p w14:paraId="4FC60D2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7BF27970" w14:textId="77777777" w:rsidR="00D7493A" w:rsidRPr="0033261D" w:rsidRDefault="00D7493A" w:rsidP="00B36CF8">
            <w:pPr>
              <w:jc w:val="both"/>
              <w:rPr>
                <w:rFonts w:ascii="Arial" w:hAnsi="Arial" w:cs="Arial"/>
                <w:sz w:val="20"/>
                <w:szCs w:val="20"/>
              </w:rPr>
            </w:pPr>
          </w:p>
        </w:tc>
      </w:tr>
      <w:tr w:rsidR="00D7493A" w:rsidRPr="0033261D" w14:paraId="48E3849C" w14:textId="77777777" w:rsidTr="00A82400">
        <w:trPr>
          <w:cantSplit/>
          <w:trHeight w:val="544"/>
        </w:trPr>
        <w:tc>
          <w:tcPr>
            <w:tcW w:w="675" w:type="dxa"/>
            <w:vAlign w:val="center"/>
          </w:tcPr>
          <w:p w14:paraId="7964483B"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1.1.9</w:t>
            </w:r>
          </w:p>
        </w:tc>
        <w:tc>
          <w:tcPr>
            <w:tcW w:w="4536" w:type="dxa"/>
            <w:vAlign w:val="center"/>
          </w:tcPr>
          <w:p w14:paraId="1733FE11" w14:textId="77777777" w:rsidR="00D7493A" w:rsidRPr="0033261D" w:rsidRDefault="00D7493A" w:rsidP="00B71E32">
            <w:pPr>
              <w:rPr>
                <w:rFonts w:ascii="Arial" w:hAnsi="Arial" w:cs="Arial"/>
                <w:sz w:val="18"/>
                <w:szCs w:val="18"/>
              </w:rPr>
            </w:pPr>
            <w:r w:rsidRPr="0033261D">
              <w:rPr>
                <w:rFonts w:ascii="Arial" w:hAnsi="Arial" w:cs="Arial"/>
                <w:sz w:val="18"/>
                <w:szCs w:val="18"/>
              </w:rPr>
              <w:t>Détails des tâches de maintenance de la visite pré-vol effectuée par du personnel de maintenance</w:t>
            </w:r>
          </w:p>
          <w:p w14:paraId="40A684C1" w14:textId="77777777" w:rsidR="00D7493A" w:rsidRPr="00D76F1B" w:rsidRDefault="00D7493A" w:rsidP="00B71E32">
            <w:pPr>
              <w:rPr>
                <w:rFonts w:ascii="Arial" w:hAnsi="Arial" w:cs="Arial"/>
                <w:i/>
                <w:color w:val="595959"/>
                <w:sz w:val="16"/>
                <w:szCs w:val="16"/>
                <w:lang w:val="en-US"/>
              </w:rPr>
            </w:pPr>
            <w:r w:rsidRPr="00D76F1B">
              <w:rPr>
                <w:rFonts w:ascii="Arial" w:hAnsi="Arial" w:cs="Arial"/>
                <w:i/>
                <w:color w:val="595959"/>
                <w:sz w:val="16"/>
                <w:szCs w:val="16"/>
                <w:lang w:val="en-US"/>
              </w:rPr>
              <w:t>Details of Pre-flight maintenance tasks performed by maintenance personnel</w:t>
            </w:r>
          </w:p>
        </w:tc>
        <w:sdt>
          <w:sdtPr>
            <w:rPr>
              <w:rFonts w:ascii="Arial" w:hAnsi="Arial" w:cs="Arial"/>
            </w:rPr>
            <w:id w:val="-2003197758"/>
            <w14:checkbox>
              <w14:checked w14:val="0"/>
              <w14:checkedState w14:val="2612" w14:font="MS Gothic"/>
              <w14:uncheckedState w14:val="2610" w14:font="MS Gothic"/>
            </w14:checkbox>
          </w:sdtPr>
          <w:sdtContent>
            <w:tc>
              <w:tcPr>
                <w:tcW w:w="709" w:type="dxa"/>
                <w:vAlign w:val="center"/>
              </w:tcPr>
              <w:p w14:paraId="4F3FAAE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55415507"/>
            <w14:checkbox>
              <w14:checked w14:val="0"/>
              <w14:checkedState w14:val="2612" w14:font="MS Gothic"/>
              <w14:uncheckedState w14:val="2610" w14:font="MS Gothic"/>
            </w14:checkbox>
          </w:sdtPr>
          <w:sdtContent>
            <w:tc>
              <w:tcPr>
                <w:tcW w:w="709" w:type="dxa"/>
                <w:vAlign w:val="center"/>
              </w:tcPr>
              <w:p w14:paraId="588BD14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06E98D6F" w14:textId="77777777" w:rsidR="00D7493A" w:rsidRPr="0033261D" w:rsidRDefault="00D7493A" w:rsidP="00B36CF8">
            <w:pPr>
              <w:jc w:val="both"/>
              <w:rPr>
                <w:rFonts w:ascii="Arial" w:hAnsi="Arial" w:cs="Arial"/>
                <w:sz w:val="20"/>
                <w:szCs w:val="20"/>
              </w:rPr>
            </w:pPr>
          </w:p>
        </w:tc>
      </w:tr>
      <w:tr w:rsidR="004E60C1" w:rsidRPr="002B5005" w14:paraId="233DF4E1" w14:textId="77777777" w:rsidTr="00A82400">
        <w:trPr>
          <w:cantSplit/>
          <w:trHeight w:val="550"/>
        </w:trPr>
        <w:tc>
          <w:tcPr>
            <w:tcW w:w="675" w:type="dxa"/>
            <w:vMerge w:val="restart"/>
            <w:vAlign w:val="center"/>
          </w:tcPr>
          <w:p w14:paraId="5B6331BB" w14:textId="77777777" w:rsidR="004E60C1" w:rsidRPr="0033261D" w:rsidRDefault="004E60C1" w:rsidP="00B71E32">
            <w:pPr>
              <w:jc w:val="center"/>
              <w:rPr>
                <w:rFonts w:ascii="Arial" w:hAnsi="Arial" w:cs="Arial"/>
                <w:sz w:val="16"/>
                <w:szCs w:val="16"/>
              </w:rPr>
            </w:pPr>
            <w:r w:rsidRPr="0033261D">
              <w:rPr>
                <w:rFonts w:ascii="Arial" w:hAnsi="Arial" w:cs="Arial"/>
                <w:sz w:val="16"/>
                <w:szCs w:val="16"/>
              </w:rPr>
              <w:t>1.1.10</w:t>
            </w:r>
          </w:p>
        </w:tc>
        <w:tc>
          <w:tcPr>
            <w:tcW w:w="9498" w:type="dxa"/>
            <w:gridSpan w:val="4"/>
            <w:vAlign w:val="center"/>
          </w:tcPr>
          <w:p w14:paraId="0777C3B4" w14:textId="77777777" w:rsidR="004E60C1" w:rsidRPr="0033261D" w:rsidRDefault="004E60C1" w:rsidP="00B36CF8">
            <w:pPr>
              <w:jc w:val="both"/>
              <w:rPr>
                <w:rFonts w:ascii="Arial" w:hAnsi="Arial" w:cs="Arial"/>
                <w:sz w:val="18"/>
                <w:szCs w:val="18"/>
              </w:rPr>
            </w:pPr>
            <w:r w:rsidRPr="0033261D">
              <w:rPr>
                <w:rFonts w:ascii="Arial" w:hAnsi="Arial" w:cs="Arial"/>
                <w:sz w:val="18"/>
                <w:szCs w:val="18"/>
              </w:rPr>
              <w:t>Les tâches et les périodes (intervalles / fréquences) auxquelles les inspections doivent être effectuées. Cela comprend la nature (type et degré de profondeur) de l’inspection requise</w:t>
            </w:r>
          </w:p>
          <w:p w14:paraId="189B9208" w14:textId="797342E6" w:rsidR="002E3301" w:rsidRPr="00D76F1B" w:rsidRDefault="002E3301">
            <w:pPr>
              <w:jc w:val="both"/>
              <w:rPr>
                <w:rFonts w:ascii="Arial" w:hAnsi="Arial" w:cs="Arial"/>
                <w:color w:val="595959"/>
                <w:sz w:val="20"/>
                <w:szCs w:val="20"/>
                <w:lang w:val="en-US"/>
              </w:rPr>
            </w:pPr>
            <w:r w:rsidRPr="00D76F1B">
              <w:rPr>
                <w:rFonts w:ascii="Arial" w:hAnsi="Arial" w:cs="Arial"/>
                <w:i/>
                <w:color w:val="595959"/>
                <w:sz w:val="16"/>
                <w:szCs w:val="16"/>
                <w:lang w:val="en-US"/>
              </w:rPr>
              <w:t xml:space="preserve">The tasks and the periods (intervals / frequencies) at which inspections should be carried out, including the task </w:t>
            </w:r>
            <w:r w:rsidR="003F74E4" w:rsidRPr="00D76F1B">
              <w:rPr>
                <w:rFonts w:ascii="Arial" w:hAnsi="Arial" w:cs="Arial"/>
                <w:i/>
                <w:color w:val="595959"/>
                <w:sz w:val="16"/>
                <w:szCs w:val="16"/>
                <w:lang w:val="en-US"/>
              </w:rPr>
              <w:t>effectiveness</w:t>
            </w:r>
            <w:r w:rsidRPr="00D76F1B">
              <w:rPr>
                <w:rFonts w:ascii="Arial" w:hAnsi="Arial" w:cs="Arial"/>
                <w:i/>
                <w:color w:val="595959"/>
                <w:sz w:val="16"/>
                <w:szCs w:val="16"/>
                <w:lang w:val="en-US"/>
              </w:rPr>
              <w:t xml:space="preserve"> and type and degree of</w:t>
            </w:r>
            <w:r w:rsidRPr="005F33AD">
              <w:rPr>
                <w:rFonts w:ascii="Arial" w:hAnsi="Arial" w:cs="Arial"/>
                <w:i/>
                <w:color w:val="595959"/>
                <w:sz w:val="16"/>
                <w:szCs w:val="16"/>
                <w:lang w:val="en-US"/>
              </w:rPr>
              <w:t xml:space="preserve"> inspection</w:t>
            </w:r>
          </w:p>
        </w:tc>
      </w:tr>
      <w:tr w:rsidR="00D7493A" w:rsidRPr="0033261D" w14:paraId="55DFAAD5" w14:textId="77777777" w:rsidTr="00A82400">
        <w:trPr>
          <w:cantSplit/>
          <w:trHeight w:hRule="exact" w:val="454"/>
        </w:trPr>
        <w:tc>
          <w:tcPr>
            <w:tcW w:w="675" w:type="dxa"/>
            <w:vMerge/>
            <w:vAlign w:val="center"/>
          </w:tcPr>
          <w:p w14:paraId="1AE82984" w14:textId="77777777" w:rsidR="00D7493A" w:rsidRPr="0033261D" w:rsidRDefault="00D7493A" w:rsidP="00B71E32">
            <w:pPr>
              <w:jc w:val="center"/>
              <w:rPr>
                <w:rFonts w:ascii="Arial" w:hAnsi="Arial" w:cs="Arial"/>
                <w:sz w:val="16"/>
                <w:szCs w:val="16"/>
                <w:lang w:val="en-US"/>
              </w:rPr>
            </w:pPr>
          </w:p>
        </w:tc>
        <w:tc>
          <w:tcPr>
            <w:tcW w:w="4536" w:type="dxa"/>
            <w:vAlign w:val="center"/>
          </w:tcPr>
          <w:p w14:paraId="578D7542" w14:textId="77777777" w:rsidR="00D7493A" w:rsidRPr="0033261D" w:rsidRDefault="00D7493A" w:rsidP="00B71E32">
            <w:pPr>
              <w:numPr>
                <w:ilvl w:val="0"/>
                <w:numId w:val="11"/>
              </w:numPr>
              <w:rPr>
                <w:rFonts w:ascii="Arial" w:hAnsi="Arial" w:cs="Arial"/>
                <w:sz w:val="18"/>
                <w:szCs w:val="18"/>
              </w:rPr>
            </w:pPr>
            <w:r w:rsidRPr="0033261D">
              <w:rPr>
                <w:rFonts w:ascii="Arial" w:hAnsi="Arial" w:cs="Arial"/>
                <w:sz w:val="18"/>
                <w:szCs w:val="18"/>
              </w:rPr>
              <w:t>Aéronef</w:t>
            </w:r>
          </w:p>
          <w:p w14:paraId="68D849AE" w14:textId="77777777" w:rsidR="00D7493A" w:rsidRPr="00D76F1B" w:rsidRDefault="00D7493A" w:rsidP="002E3301">
            <w:pPr>
              <w:ind w:left="360"/>
              <w:rPr>
                <w:rFonts w:ascii="Arial" w:hAnsi="Arial" w:cs="Arial"/>
                <w:i/>
                <w:color w:val="595959"/>
                <w:sz w:val="16"/>
                <w:szCs w:val="16"/>
              </w:rPr>
            </w:pPr>
            <w:r w:rsidRPr="00D76F1B">
              <w:rPr>
                <w:rFonts w:ascii="Arial" w:hAnsi="Arial" w:cs="Arial"/>
                <w:i/>
                <w:color w:val="595959"/>
                <w:sz w:val="16"/>
                <w:szCs w:val="16"/>
                <w:lang w:val="en-US"/>
              </w:rPr>
              <w:t>Aircraft</w:t>
            </w:r>
          </w:p>
        </w:tc>
        <w:sdt>
          <w:sdtPr>
            <w:rPr>
              <w:rFonts w:ascii="Arial" w:hAnsi="Arial" w:cs="Arial"/>
            </w:rPr>
            <w:id w:val="2018192137"/>
            <w14:checkbox>
              <w14:checked w14:val="0"/>
              <w14:checkedState w14:val="2612" w14:font="MS Gothic"/>
              <w14:uncheckedState w14:val="2610" w14:font="MS Gothic"/>
            </w14:checkbox>
          </w:sdtPr>
          <w:sdtContent>
            <w:tc>
              <w:tcPr>
                <w:tcW w:w="709" w:type="dxa"/>
                <w:vAlign w:val="center"/>
              </w:tcPr>
              <w:p w14:paraId="4C8F76D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43741006"/>
            <w14:checkbox>
              <w14:checked w14:val="0"/>
              <w14:checkedState w14:val="2612" w14:font="MS Gothic"/>
              <w14:uncheckedState w14:val="2610" w14:font="MS Gothic"/>
            </w14:checkbox>
          </w:sdtPr>
          <w:sdtContent>
            <w:tc>
              <w:tcPr>
                <w:tcW w:w="709" w:type="dxa"/>
                <w:vAlign w:val="center"/>
              </w:tcPr>
              <w:p w14:paraId="36CF261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43F62B15" w14:textId="77777777" w:rsidR="00D7493A" w:rsidRPr="0033261D" w:rsidRDefault="00D7493A" w:rsidP="00B36CF8">
            <w:pPr>
              <w:jc w:val="both"/>
              <w:rPr>
                <w:rFonts w:ascii="Arial" w:hAnsi="Arial" w:cs="Arial"/>
                <w:sz w:val="20"/>
                <w:szCs w:val="20"/>
              </w:rPr>
            </w:pPr>
          </w:p>
        </w:tc>
      </w:tr>
      <w:tr w:rsidR="00D7493A" w:rsidRPr="0033261D" w14:paraId="38195451" w14:textId="77777777" w:rsidTr="00A82400">
        <w:trPr>
          <w:cantSplit/>
          <w:trHeight w:hRule="exact" w:val="454"/>
        </w:trPr>
        <w:tc>
          <w:tcPr>
            <w:tcW w:w="675" w:type="dxa"/>
            <w:vMerge/>
            <w:vAlign w:val="center"/>
          </w:tcPr>
          <w:p w14:paraId="00A97DEE" w14:textId="77777777" w:rsidR="00D7493A" w:rsidRPr="0033261D" w:rsidRDefault="00D7493A" w:rsidP="00B71E32">
            <w:pPr>
              <w:jc w:val="center"/>
              <w:rPr>
                <w:rFonts w:ascii="Arial" w:hAnsi="Arial" w:cs="Arial"/>
                <w:sz w:val="16"/>
                <w:szCs w:val="16"/>
              </w:rPr>
            </w:pPr>
          </w:p>
        </w:tc>
        <w:tc>
          <w:tcPr>
            <w:tcW w:w="4536" w:type="dxa"/>
            <w:vAlign w:val="center"/>
          </w:tcPr>
          <w:p w14:paraId="0150D10E" w14:textId="77777777" w:rsidR="00D7493A" w:rsidRPr="0033261D" w:rsidRDefault="00D7493A" w:rsidP="00B71E32">
            <w:pPr>
              <w:numPr>
                <w:ilvl w:val="0"/>
                <w:numId w:val="11"/>
              </w:numPr>
              <w:rPr>
                <w:rFonts w:ascii="Arial" w:hAnsi="Arial" w:cs="Arial"/>
                <w:sz w:val="18"/>
                <w:szCs w:val="18"/>
              </w:rPr>
            </w:pPr>
            <w:r w:rsidRPr="0033261D">
              <w:rPr>
                <w:rFonts w:ascii="Arial" w:hAnsi="Arial" w:cs="Arial"/>
                <w:sz w:val="18"/>
                <w:szCs w:val="18"/>
              </w:rPr>
              <w:t>Moteur(s)</w:t>
            </w:r>
          </w:p>
          <w:p w14:paraId="1470C568" w14:textId="77777777" w:rsidR="00D7493A" w:rsidRPr="00D76F1B" w:rsidRDefault="00D7493A" w:rsidP="002E3301">
            <w:pPr>
              <w:ind w:left="360"/>
              <w:rPr>
                <w:rFonts w:ascii="Arial" w:hAnsi="Arial" w:cs="Arial"/>
                <w:i/>
                <w:color w:val="595959"/>
                <w:sz w:val="16"/>
                <w:szCs w:val="16"/>
              </w:rPr>
            </w:pPr>
            <w:r w:rsidRPr="00D76F1B">
              <w:rPr>
                <w:rFonts w:ascii="Arial" w:hAnsi="Arial" w:cs="Arial"/>
                <w:i/>
                <w:color w:val="595959"/>
                <w:sz w:val="16"/>
                <w:szCs w:val="16"/>
                <w:lang w:val="en-US"/>
              </w:rPr>
              <w:t>Engine</w:t>
            </w:r>
            <w:r w:rsidRPr="00D76F1B">
              <w:rPr>
                <w:rFonts w:ascii="Arial" w:hAnsi="Arial" w:cs="Arial"/>
                <w:i/>
                <w:color w:val="595959"/>
                <w:sz w:val="16"/>
                <w:szCs w:val="16"/>
              </w:rPr>
              <w:t>(s)</w:t>
            </w:r>
          </w:p>
        </w:tc>
        <w:sdt>
          <w:sdtPr>
            <w:rPr>
              <w:rFonts w:ascii="Arial" w:hAnsi="Arial" w:cs="Arial"/>
            </w:rPr>
            <w:id w:val="755795777"/>
            <w14:checkbox>
              <w14:checked w14:val="0"/>
              <w14:checkedState w14:val="2612" w14:font="MS Gothic"/>
              <w14:uncheckedState w14:val="2610" w14:font="MS Gothic"/>
            </w14:checkbox>
          </w:sdtPr>
          <w:sdtContent>
            <w:tc>
              <w:tcPr>
                <w:tcW w:w="709" w:type="dxa"/>
                <w:vAlign w:val="center"/>
              </w:tcPr>
              <w:p w14:paraId="4551D20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04389414"/>
            <w14:checkbox>
              <w14:checked w14:val="0"/>
              <w14:checkedState w14:val="2612" w14:font="MS Gothic"/>
              <w14:uncheckedState w14:val="2610" w14:font="MS Gothic"/>
            </w14:checkbox>
          </w:sdtPr>
          <w:sdtContent>
            <w:tc>
              <w:tcPr>
                <w:tcW w:w="709" w:type="dxa"/>
                <w:vAlign w:val="center"/>
              </w:tcPr>
              <w:p w14:paraId="6EF40EC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23E8E156" w14:textId="77777777" w:rsidR="00D7493A" w:rsidRPr="0033261D" w:rsidRDefault="00D7493A" w:rsidP="00B36CF8">
            <w:pPr>
              <w:jc w:val="both"/>
              <w:rPr>
                <w:rFonts w:ascii="Arial" w:hAnsi="Arial" w:cs="Arial"/>
                <w:sz w:val="20"/>
                <w:szCs w:val="20"/>
              </w:rPr>
            </w:pPr>
          </w:p>
        </w:tc>
      </w:tr>
      <w:tr w:rsidR="00D7493A" w:rsidRPr="0033261D" w14:paraId="31929652" w14:textId="77777777" w:rsidTr="00A82400">
        <w:trPr>
          <w:cantSplit/>
          <w:trHeight w:hRule="exact" w:val="454"/>
        </w:trPr>
        <w:tc>
          <w:tcPr>
            <w:tcW w:w="675" w:type="dxa"/>
            <w:vMerge/>
            <w:vAlign w:val="center"/>
          </w:tcPr>
          <w:p w14:paraId="3EC48A7B" w14:textId="77777777" w:rsidR="00D7493A" w:rsidRPr="0033261D" w:rsidRDefault="00D7493A" w:rsidP="00B71E32">
            <w:pPr>
              <w:jc w:val="center"/>
              <w:rPr>
                <w:rFonts w:ascii="Arial" w:hAnsi="Arial" w:cs="Arial"/>
                <w:sz w:val="16"/>
                <w:szCs w:val="16"/>
              </w:rPr>
            </w:pPr>
          </w:p>
        </w:tc>
        <w:tc>
          <w:tcPr>
            <w:tcW w:w="4536" w:type="dxa"/>
            <w:vAlign w:val="center"/>
          </w:tcPr>
          <w:p w14:paraId="15016F79" w14:textId="77777777" w:rsidR="00D7493A" w:rsidRPr="0033261D" w:rsidRDefault="00D7493A" w:rsidP="002E3301">
            <w:pPr>
              <w:numPr>
                <w:ilvl w:val="0"/>
                <w:numId w:val="11"/>
              </w:numPr>
              <w:rPr>
                <w:rFonts w:ascii="Arial" w:hAnsi="Arial" w:cs="Arial"/>
                <w:sz w:val="18"/>
                <w:szCs w:val="18"/>
              </w:rPr>
            </w:pPr>
            <w:r w:rsidRPr="0033261D">
              <w:rPr>
                <w:rFonts w:ascii="Arial" w:hAnsi="Arial" w:cs="Arial"/>
                <w:sz w:val="18"/>
                <w:szCs w:val="18"/>
              </w:rPr>
              <w:t>APU</w:t>
            </w:r>
          </w:p>
        </w:tc>
        <w:sdt>
          <w:sdtPr>
            <w:rPr>
              <w:rFonts w:ascii="Arial" w:hAnsi="Arial" w:cs="Arial"/>
            </w:rPr>
            <w:id w:val="1560289910"/>
            <w14:checkbox>
              <w14:checked w14:val="0"/>
              <w14:checkedState w14:val="2612" w14:font="MS Gothic"/>
              <w14:uncheckedState w14:val="2610" w14:font="MS Gothic"/>
            </w14:checkbox>
          </w:sdtPr>
          <w:sdtContent>
            <w:tc>
              <w:tcPr>
                <w:tcW w:w="709" w:type="dxa"/>
                <w:vAlign w:val="center"/>
              </w:tcPr>
              <w:p w14:paraId="731E1FD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668059422"/>
            <w14:checkbox>
              <w14:checked w14:val="0"/>
              <w14:checkedState w14:val="2612" w14:font="MS Gothic"/>
              <w14:uncheckedState w14:val="2610" w14:font="MS Gothic"/>
            </w14:checkbox>
          </w:sdtPr>
          <w:sdtContent>
            <w:tc>
              <w:tcPr>
                <w:tcW w:w="709" w:type="dxa"/>
                <w:vAlign w:val="center"/>
              </w:tcPr>
              <w:p w14:paraId="65B76AD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488BADAD" w14:textId="77777777" w:rsidR="00D7493A" w:rsidRPr="0033261D" w:rsidRDefault="00D7493A" w:rsidP="00B36CF8">
            <w:pPr>
              <w:jc w:val="both"/>
              <w:rPr>
                <w:rFonts w:ascii="Arial" w:hAnsi="Arial" w:cs="Arial"/>
                <w:sz w:val="20"/>
                <w:szCs w:val="20"/>
              </w:rPr>
            </w:pPr>
          </w:p>
        </w:tc>
      </w:tr>
      <w:tr w:rsidR="00D7493A" w:rsidRPr="0033261D" w14:paraId="0B972775" w14:textId="77777777" w:rsidTr="00A82400">
        <w:trPr>
          <w:cantSplit/>
          <w:trHeight w:hRule="exact" w:val="454"/>
        </w:trPr>
        <w:tc>
          <w:tcPr>
            <w:tcW w:w="675" w:type="dxa"/>
            <w:vMerge/>
            <w:vAlign w:val="center"/>
          </w:tcPr>
          <w:p w14:paraId="5F9DA4C6" w14:textId="77777777" w:rsidR="00D7493A" w:rsidRPr="0033261D" w:rsidRDefault="00D7493A" w:rsidP="00B71E32">
            <w:pPr>
              <w:jc w:val="center"/>
              <w:rPr>
                <w:rFonts w:ascii="Arial" w:hAnsi="Arial" w:cs="Arial"/>
                <w:sz w:val="16"/>
                <w:szCs w:val="16"/>
              </w:rPr>
            </w:pPr>
          </w:p>
        </w:tc>
        <w:tc>
          <w:tcPr>
            <w:tcW w:w="4536" w:type="dxa"/>
            <w:vAlign w:val="center"/>
          </w:tcPr>
          <w:p w14:paraId="3DC729BB" w14:textId="77777777" w:rsidR="00D7493A" w:rsidRPr="0033261D" w:rsidRDefault="00D7493A" w:rsidP="007326D2">
            <w:pPr>
              <w:numPr>
                <w:ilvl w:val="0"/>
                <w:numId w:val="11"/>
              </w:numPr>
              <w:rPr>
                <w:rFonts w:ascii="Arial" w:hAnsi="Arial" w:cs="Arial"/>
                <w:sz w:val="18"/>
                <w:szCs w:val="18"/>
              </w:rPr>
            </w:pPr>
            <w:r w:rsidRPr="0033261D">
              <w:rPr>
                <w:rFonts w:ascii="Arial" w:hAnsi="Arial" w:cs="Arial"/>
                <w:sz w:val="18"/>
                <w:szCs w:val="18"/>
              </w:rPr>
              <w:t>Hélice(s)</w:t>
            </w:r>
          </w:p>
          <w:p w14:paraId="1C98B0B2" w14:textId="77777777" w:rsidR="00D7493A" w:rsidRPr="00D76F1B" w:rsidRDefault="00D7493A" w:rsidP="002E3301">
            <w:pPr>
              <w:ind w:left="360"/>
              <w:rPr>
                <w:rFonts w:ascii="Arial" w:hAnsi="Arial" w:cs="Arial"/>
                <w:i/>
                <w:color w:val="595959"/>
                <w:sz w:val="16"/>
                <w:szCs w:val="16"/>
              </w:rPr>
            </w:pPr>
            <w:r w:rsidRPr="00D76F1B">
              <w:rPr>
                <w:rFonts w:ascii="Arial" w:hAnsi="Arial" w:cs="Arial"/>
                <w:i/>
                <w:color w:val="595959"/>
                <w:sz w:val="16"/>
                <w:szCs w:val="16"/>
                <w:lang w:val="en-US"/>
              </w:rPr>
              <w:t>Propeller</w:t>
            </w:r>
            <w:r w:rsidRPr="00D76F1B">
              <w:rPr>
                <w:rFonts w:ascii="Arial" w:hAnsi="Arial" w:cs="Arial"/>
                <w:i/>
                <w:color w:val="595959"/>
                <w:sz w:val="16"/>
                <w:szCs w:val="16"/>
              </w:rPr>
              <w:t>(s)</w:t>
            </w:r>
          </w:p>
        </w:tc>
        <w:sdt>
          <w:sdtPr>
            <w:rPr>
              <w:rFonts w:ascii="Arial" w:hAnsi="Arial" w:cs="Arial"/>
            </w:rPr>
            <w:id w:val="-126397723"/>
            <w14:checkbox>
              <w14:checked w14:val="0"/>
              <w14:checkedState w14:val="2612" w14:font="MS Gothic"/>
              <w14:uncheckedState w14:val="2610" w14:font="MS Gothic"/>
            </w14:checkbox>
          </w:sdtPr>
          <w:sdtContent>
            <w:tc>
              <w:tcPr>
                <w:tcW w:w="709" w:type="dxa"/>
                <w:vAlign w:val="center"/>
              </w:tcPr>
              <w:p w14:paraId="28BF544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85265295"/>
            <w14:checkbox>
              <w14:checked w14:val="0"/>
              <w14:checkedState w14:val="2612" w14:font="MS Gothic"/>
              <w14:uncheckedState w14:val="2610" w14:font="MS Gothic"/>
            </w14:checkbox>
          </w:sdtPr>
          <w:sdtContent>
            <w:tc>
              <w:tcPr>
                <w:tcW w:w="709" w:type="dxa"/>
                <w:vAlign w:val="center"/>
              </w:tcPr>
              <w:p w14:paraId="4F105FA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4231CD20" w14:textId="77777777" w:rsidR="00D7493A" w:rsidRPr="0033261D" w:rsidRDefault="00D7493A" w:rsidP="00B36CF8">
            <w:pPr>
              <w:jc w:val="both"/>
              <w:rPr>
                <w:rFonts w:ascii="Arial" w:hAnsi="Arial" w:cs="Arial"/>
                <w:sz w:val="20"/>
                <w:szCs w:val="20"/>
              </w:rPr>
            </w:pPr>
          </w:p>
        </w:tc>
      </w:tr>
      <w:tr w:rsidR="00D7493A" w:rsidRPr="0033261D" w14:paraId="69957503" w14:textId="77777777" w:rsidTr="00A82400">
        <w:trPr>
          <w:cantSplit/>
          <w:trHeight w:hRule="exact" w:val="927"/>
        </w:trPr>
        <w:tc>
          <w:tcPr>
            <w:tcW w:w="675" w:type="dxa"/>
            <w:vMerge/>
            <w:vAlign w:val="center"/>
          </w:tcPr>
          <w:p w14:paraId="40D17D62" w14:textId="77777777" w:rsidR="00D7493A" w:rsidRPr="0033261D" w:rsidRDefault="00D7493A" w:rsidP="00B71E32">
            <w:pPr>
              <w:jc w:val="center"/>
              <w:rPr>
                <w:rFonts w:ascii="Arial" w:hAnsi="Arial" w:cs="Arial"/>
                <w:sz w:val="16"/>
                <w:szCs w:val="16"/>
              </w:rPr>
            </w:pPr>
          </w:p>
        </w:tc>
        <w:tc>
          <w:tcPr>
            <w:tcW w:w="4536" w:type="dxa"/>
            <w:vAlign w:val="center"/>
          </w:tcPr>
          <w:p w14:paraId="3FC3F630" w14:textId="77777777" w:rsidR="00D7493A" w:rsidRPr="0033261D" w:rsidRDefault="00D7493A" w:rsidP="000312C8">
            <w:pPr>
              <w:numPr>
                <w:ilvl w:val="0"/>
                <w:numId w:val="11"/>
              </w:numPr>
              <w:rPr>
                <w:rFonts w:ascii="Arial" w:hAnsi="Arial" w:cs="Arial"/>
                <w:sz w:val="18"/>
                <w:szCs w:val="18"/>
              </w:rPr>
            </w:pPr>
            <w:r w:rsidRPr="0033261D">
              <w:rPr>
                <w:rFonts w:ascii="Arial" w:hAnsi="Arial" w:cs="Arial"/>
                <w:sz w:val="18"/>
                <w:szCs w:val="18"/>
              </w:rPr>
              <w:t>Composants, accessoires, équipements, instruments et installation radio</w:t>
            </w:r>
          </w:p>
          <w:p w14:paraId="5BC86441" w14:textId="77777777" w:rsidR="00D7493A" w:rsidRPr="00D76F1B" w:rsidRDefault="00D7493A" w:rsidP="002E3301">
            <w:pPr>
              <w:ind w:left="360"/>
              <w:rPr>
                <w:rFonts w:ascii="Arial" w:hAnsi="Arial" w:cs="Arial"/>
                <w:i/>
                <w:color w:val="595959"/>
                <w:sz w:val="16"/>
                <w:szCs w:val="16"/>
                <w:lang w:val="en-US"/>
              </w:rPr>
            </w:pPr>
            <w:r w:rsidRPr="00D76F1B">
              <w:rPr>
                <w:rFonts w:ascii="Arial" w:hAnsi="Arial" w:cs="Arial"/>
                <w:i/>
                <w:color w:val="595959"/>
                <w:sz w:val="16"/>
                <w:szCs w:val="16"/>
                <w:lang w:val="en-US"/>
              </w:rPr>
              <w:t>Components, accessories, equipment, instruments, electrical and radio apparatus</w:t>
            </w:r>
          </w:p>
        </w:tc>
        <w:sdt>
          <w:sdtPr>
            <w:rPr>
              <w:rFonts w:ascii="Arial" w:hAnsi="Arial" w:cs="Arial"/>
            </w:rPr>
            <w:id w:val="1007333535"/>
            <w14:checkbox>
              <w14:checked w14:val="0"/>
              <w14:checkedState w14:val="2612" w14:font="MS Gothic"/>
              <w14:uncheckedState w14:val="2610" w14:font="MS Gothic"/>
            </w14:checkbox>
          </w:sdtPr>
          <w:sdtContent>
            <w:tc>
              <w:tcPr>
                <w:tcW w:w="709" w:type="dxa"/>
                <w:vAlign w:val="center"/>
              </w:tcPr>
              <w:p w14:paraId="31BB032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815841886"/>
            <w14:checkbox>
              <w14:checked w14:val="0"/>
              <w14:checkedState w14:val="2612" w14:font="MS Gothic"/>
              <w14:uncheckedState w14:val="2610" w14:font="MS Gothic"/>
            </w14:checkbox>
          </w:sdtPr>
          <w:sdtContent>
            <w:tc>
              <w:tcPr>
                <w:tcW w:w="709" w:type="dxa"/>
                <w:vAlign w:val="center"/>
              </w:tcPr>
              <w:p w14:paraId="6E73E9F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6FE2C466" w14:textId="77777777" w:rsidR="00D7493A" w:rsidRPr="0033261D" w:rsidRDefault="00D7493A" w:rsidP="00B36CF8">
            <w:pPr>
              <w:jc w:val="both"/>
              <w:rPr>
                <w:rFonts w:ascii="Arial" w:hAnsi="Arial" w:cs="Arial"/>
                <w:sz w:val="20"/>
                <w:szCs w:val="20"/>
              </w:rPr>
            </w:pPr>
          </w:p>
        </w:tc>
      </w:tr>
      <w:tr w:rsidR="00D7493A" w:rsidRPr="0033261D" w14:paraId="157F94A4" w14:textId="77777777" w:rsidTr="00A82400">
        <w:trPr>
          <w:cantSplit/>
          <w:trHeight w:val="511"/>
        </w:trPr>
        <w:tc>
          <w:tcPr>
            <w:tcW w:w="675" w:type="dxa"/>
            <w:vAlign w:val="center"/>
          </w:tcPr>
          <w:p w14:paraId="25B6ECF3"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1.1.11</w:t>
            </w:r>
          </w:p>
        </w:tc>
        <w:tc>
          <w:tcPr>
            <w:tcW w:w="4536" w:type="dxa"/>
            <w:vAlign w:val="center"/>
          </w:tcPr>
          <w:p w14:paraId="75ACFF97" w14:textId="77777777" w:rsidR="00D7493A" w:rsidRPr="0033261D" w:rsidRDefault="00D7493A" w:rsidP="00526D23">
            <w:pPr>
              <w:rPr>
                <w:rFonts w:ascii="Arial" w:hAnsi="Arial" w:cs="Arial"/>
                <w:sz w:val="18"/>
                <w:szCs w:val="18"/>
              </w:rPr>
            </w:pPr>
            <w:r w:rsidRPr="0033261D">
              <w:rPr>
                <w:rFonts w:ascii="Arial" w:hAnsi="Arial" w:cs="Arial"/>
                <w:sz w:val="18"/>
                <w:szCs w:val="18"/>
              </w:rPr>
              <w:t>Intervalles auxquels les éléments d’aéronef doivent être vérifiés / nettoyés / lubrifiés / remis à niveau (fluide) / réglés / testés</w:t>
            </w:r>
          </w:p>
          <w:p w14:paraId="08D6317B" w14:textId="77777777" w:rsidR="00D7493A" w:rsidRPr="00D76F1B" w:rsidRDefault="00D7493A" w:rsidP="002E3301">
            <w:pPr>
              <w:rPr>
                <w:rFonts w:ascii="Arial" w:hAnsi="Arial" w:cs="Arial"/>
                <w:i/>
                <w:color w:val="595959"/>
                <w:sz w:val="16"/>
                <w:szCs w:val="16"/>
                <w:lang w:val="en-US"/>
              </w:rPr>
            </w:pPr>
            <w:r w:rsidRPr="00D76F1B">
              <w:rPr>
                <w:rFonts w:ascii="Arial" w:hAnsi="Arial" w:cs="Arial"/>
                <w:i/>
                <w:color w:val="595959"/>
                <w:sz w:val="16"/>
                <w:szCs w:val="16"/>
                <w:lang w:val="en-US"/>
              </w:rPr>
              <w:t>Periods at which components should be checked, cleaned, lubricated, replenished, adjusted, tested.</w:t>
            </w:r>
          </w:p>
        </w:tc>
        <w:sdt>
          <w:sdtPr>
            <w:rPr>
              <w:rFonts w:ascii="Arial" w:hAnsi="Arial" w:cs="Arial"/>
            </w:rPr>
            <w:id w:val="-499114136"/>
            <w14:checkbox>
              <w14:checked w14:val="0"/>
              <w14:checkedState w14:val="2612" w14:font="MS Gothic"/>
              <w14:uncheckedState w14:val="2610" w14:font="MS Gothic"/>
            </w14:checkbox>
          </w:sdtPr>
          <w:sdtContent>
            <w:tc>
              <w:tcPr>
                <w:tcW w:w="709" w:type="dxa"/>
                <w:vAlign w:val="center"/>
              </w:tcPr>
              <w:p w14:paraId="1C34E54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03801178"/>
            <w14:checkbox>
              <w14:checked w14:val="0"/>
              <w14:checkedState w14:val="2612" w14:font="MS Gothic"/>
              <w14:uncheckedState w14:val="2610" w14:font="MS Gothic"/>
            </w14:checkbox>
          </w:sdtPr>
          <w:sdtContent>
            <w:tc>
              <w:tcPr>
                <w:tcW w:w="709" w:type="dxa"/>
                <w:vAlign w:val="center"/>
              </w:tcPr>
              <w:p w14:paraId="344C5AA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703DFF7F" w14:textId="77777777" w:rsidR="00D7493A" w:rsidRPr="0033261D" w:rsidRDefault="00D7493A" w:rsidP="00B36CF8">
            <w:pPr>
              <w:jc w:val="both"/>
              <w:rPr>
                <w:rFonts w:ascii="Arial" w:hAnsi="Arial" w:cs="Arial"/>
                <w:sz w:val="20"/>
                <w:szCs w:val="20"/>
              </w:rPr>
            </w:pPr>
          </w:p>
        </w:tc>
      </w:tr>
      <w:tr w:rsidR="00D7493A" w:rsidRPr="0033261D" w14:paraId="4987B90B" w14:textId="77777777" w:rsidTr="00A82400">
        <w:trPr>
          <w:cantSplit/>
          <w:trHeight w:val="653"/>
        </w:trPr>
        <w:tc>
          <w:tcPr>
            <w:tcW w:w="675" w:type="dxa"/>
            <w:vAlign w:val="center"/>
          </w:tcPr>
          <w:p w14:paraId="5A760176"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1.1.12</w:t>
            </w:r>
          </w:p>
        </w:tc>
        <w:tc>
          <w:tcPr>
            <w:tcW w:w="4536" w:type="dxa"/>
            <w:vAlign w:val="center"/>
          </w:tcPr>
          <w:p w14:paraId="7C22FA4F" w14:textId="77777777" w:rsidR="00D7493A" w:rsidRPr="0033261D" w:rsidRDefault="00D7493A" w:rsidP="00B71E32">
            <w:pPr>
              <w:rPr>
                <w:rFonts w:ascii="Arial" w:hAnsi="Arial" w:cs="Arial"/>
                <w:sz w:val="18"/>
                <w:szCs w:val="18"/>
              </w:rPr>
            </w:pPr>
            <w:r w:rsidRPr="0033261D">
              <w:rPr>
                <w:rFonts w:ascii="Arial" w:hAnsi="Arial" w:cs="Arial"/>
                <w:sz w:val="18"/>
                <w:szCs w:val="18"/>
              </w:rPr>
              <w:t>Détails des exigences liées au programme de vieillissement de l’aéronef, y compris la programmation des sondages spécifiés (si applicable)</w:t>
            </w:r>
          </w:p>
          <w:p w14:paraId="64E99EDC" w14:textId="77777777" w:rsidR="00D7493A" w:rsidRPr="00D76F1B" w:rsidRDefault="00D7493A" w:rsidP="00163948">
            <w:pPr>
              <w:rPr>
                <w:rFonts w:ascii="Arial" w:hAnsi="Arial" w:cs="Arial"/>
                <w:color w:val="595959"/>
                <w:sz w:val="18"/>
                <w:szCs w:val="18"/>
                <w:lang w:val="en-US"/>
              </w:rPr>
            </w:pPr>
            <w:r w:rsidRPr="00D76F1B">
              <w:rPr>
                <w:rFonts w:ascii="Arial" w:hAnsi="Arial" w:cs="Arial"/>
                <w:i/>
                <w:color w:val="595959"/>
                <w:sz w:val="16"/>
                <w:szCs w:val="16"/>
                <w:lang w:val="en-US"/>
              </w:rPr>
              <w:t xml:space="preserve">Details of </w:t>
            </w:r>
            <w:proofErr w:type="gramStart"/>
            <w:r w:rsidRPr="00D76F1B">
              <w:rPr>
                <w:rFonts w:ascii="Arial" w:hAnsi="Arial" w:cs="Arial"/>
                <w:i/>
                <w:color w:val="595959"/>
                <w:sz w:val="16"/>
                <w:szCs w:val="16"/>
                <w:lang w:val="en-US"/>
              </w:rPr>
              <w:t>ageing</w:t>
            </w:r>
            <w:proofErr w:type="gramEnd"/>
            <w:r w:rsidRPr="00D76F1B">
              <w:rPr>
                <w:rFonts w:ascii="Arial" w:hAnsi="Arial" w:cs="Arial"/>
                <w:i/>
                <w:color w:val="595959"/>
                <w:sz w:val="16"/>
                <w:szCs w:val="16"/>
                <w:lang w:val="en-US"/>
              </w:rPr>
              <w:t xml:space="preserve"> aircraft system requirements with any specified sampling program, (if applicable)</w:t>
            </w:r>
          </w:p>
        </w:tc>
        <w:sdt>
          <w:sdtPr>
            <w:rPr>
              <w:rFonts w:ascii="Arial" w:hAnsi="Arial" w:cs="Arial"/>
            </w:rPr>
            <w:id w:val="-2049453167"/>
            <w14:checkbox>
              <w14:checked w14:val="0"/>
              <w14:checkedState w14:val="2612" w14:font="MS Gothic"/>
              <w14:uncheckedState w14:val="2610" w14:font="MS Gothic"/>
            </w14:checkbox>
          </w:sdtPr>
          <w:sdtContent>
            <w:tc>
              <w:tcPr>
                <w:tcW w:w="709" w:type="dxa"/>
                <w:vAlign w:val="center"/>
              </w:tcPr>
              <w:p w14:paraId="718048F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40976732"/>
            <w14:checkbox>
              <w14:checked w14:val="0"/>
              <w14:checkedState w14:val="2612" w14:font="MS Gothic"/>
              <w14:uncheckedState w14:val="2610" w14:font="MS Gothic"/>
            </w14:checkbox>
          </w:sdtPr>
          <w:sdtContent>
            <w:tc>
              <w:tcPr>
                <w:tcW w:w="709" w:type="dxa"/>
                <w:vAlign w:val="center"/>
              </w:tcPr>
              <w:p w14:paraId="617D27C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196B6ED6" w14:textId="77777777" w:rsidR="00D7493A" w:rsidRPr="0033261D" w:rsidRDefault="00D7493A" w:rsidP="00B36CF8">
            <w:pPr>
              <w:jc w:val="both"/>
              <w:rPr>
                <w:rFonts w:ascii="Arial" w:hAnsi="Arial" w:cs="Arial"/>
                <w:sz w:val="20"/>
                <w:szCs w:val="20"/>
              </w:rPr>
            </w:pPr>
          </w:p>
        </w:tc>
      </w:tr>
      <w:tr w:rsidR="00B469B5" w:rsidRPr="002B5005" w14:paraId="473F49B7" w14:textId="77777777" w:rsidTr="00A82400">
        <w:trPr>
          <w:cantSplit/>
          <w:trHeight w:val="708"/>
        </w:trPr>
        <w:tc>
          <w:tcPr>
            <w:tcW w:w="675" w:type="dxa"/>
            <w:vMerge w:val="restart"/>
            <w:vAlign w:val="center"/>
          </w:tcPr>
          <w:p w14:paraId="76D2C8C3" w14:textId="77777777" w:rsidR="00B469B5" w:rsidRPr="0033261D" w:rsidRDefault="00B469B5" w:rsidP="00B71E32">
            <w:pPr>
              <w:jc w:val="center"/>
              <w:rPr>
                <w:rFonts w:ascii="Arial" w:hAnsi="Arial" w:cs="Arial"/>
                <w:sz w:val="16"/>
                <w:szCs w:val="16"/>
              </w:rPr>
            </w:pPr>
            <w:r w:rsidRPr="0033261D">
              <w:rPr>
                <w:rFonts w:ascii="Arial" w:hAnsi="Arial" w:cs="Arial"/>
                <w:sz w:val="16"/>
                <w:szCs w:val="16"/>
              </w:rPr>
              <w:t>1.1.13</w:t>
            </w:r>
          </w:p>
        </w:tc>
        <w:tc>
          <w:tcPr>
            <w:tcW w:w="9498" w:type="dxa"/>
            <w:gridSpan w:val="4"/>
            <w:vAlign w:val="center"/>
          </w:tcPr>
          <w:p w14:paraId="0F6CE504" w14:textId="77777777" w:rsidR="00B469B5" w:rsidRPr="0033261D" w:rsidRDefault="00B469B5" w:rsidP="00B36CF8">
            <w:pPr>
              <w:jc w:val="both"/>
              <w:rPr>
                <w:rFonts w:ascii="Arial" w:hAnsi="Arial" w:cs="Arial"/>
                <w:sz w:val="18"/>
                <w:szCs w:val="18"/>
              </w:rPr>
            </w:pPr>
            <w:r w:rsidRPr="0033261D">
              <w:rPr>
                <w:rFonts w:ascii="Arial" w:hAnsi="Arial" w:cs="Arial"/>
                <w:sz w:val="18"/>
                <w:szCs w:val="18"/>
              </w:rPr>
              <w:t>Si applicable, détails des programmes maintenance structure spécifiques publiés par le TCH incluant, mais non limité à :</w:t>
            </w:r>
          </w:p>
          <w:p w14:paraId="5F9A8DD0" w14:textId="77777777" w:rsidR="002E3301" w:rsidRPr="0033261D" w:rsidRDefault="002E3301" w:rsidP="00163948">
            <w:pPr>
              <w:jc w:val="both"/>
              <w:rPr>
                <w:rFonts w:ascii="Arial" w:hAnsi="Arial" w:cs="Arial"/>
                <w:i/>
                <w:sz w:val="16"/>
                <w:szCs w:val="16"/>
                <w:lang w:val="en-US"/>
              </w:rPr>
            </w:pPr>
            <w:r w:rsidRPr="00D76F1B">
              <w:rPr>
                <w:rFonts w:ascii="Arial" w:hAnsi="Arial" w:cs="Arial"/>
                <w:i/>
                <w:color w:val="595959"/>
                <w:sz w:val="16"/>
                <w:szCs w:val="16"/>
                <w:lang w:val="en-US"/>
              </w:rPr>
              <w:t>Details of specific structural maintenance programs</w:t>
            </w:r>
            <w:r w:rsidR="0053449D" w:rsidRPr="00D76F1B">
              <w:rPr>
                <w:rFonts w:ascii="Arial" w:hAnsi="Arial" w:cs="Arial"/>
                <w:i/>
                <w:color w:val="595959"/>
                <w:sz w:val="16"/>
                <w:szCs w:val="16"/>
                <w:lang w:val="en-US"/>
              </w:rPr>
              <w:t xml:space="preserve"> developed by the TCH</w:t>
            </w:r>
            <w:r w:rsidRPr="00D76F1B">
              <w:rPr>
                <w:rFonts w:ascii="Arial" w:hAnsi="Arial" w:cs="Arial"/>
                <w:i/>
                <w:color w:val="595959"/>
                <w:sz w:val="16"/>
                <w:szCs w:val="16"/>
                <w:lang w:val="en-US"/>
              </w:rPr>
              <w:t>, (if applicable), including but not limited to</w:t>
            </w:r>
            <w:r w:rsidRPr="0033261D">
              <w:rPr>
                <w:rFonts w:ascii="Arial" w:hAnsi="Arial" w:cs="Arial"/>
                <w:i/>
                <w:sz w:val="16"/>
                <w:szCs w:val="16"/>
                <w:lang w:val="en-US"/>
              </w:rPr>
              <w:t>:</w:t>
            </w:r>
          </w:p>
        </w:tc>
      </w:tr>
      <w:tr w:rsidR="00D7493A" w:rsidRPr="0033261D" w14:paraId="0E799D2E" w14:textId="77777777" w:rsidTr="00A82400">
        <w:trPr>
          <w:cantSplit/>
          <w:trHeight w:val="2971"/>
        </w:trPr>
        <w:tc>
          <w:tcPr>
            <w:tcW w:w="675" w:type="dxa"/>
            <w:vMerge/>
            <w:vAlign w:val="center"/>
          </w:tcPr>
          <w:p w14:paraId="61FBD38F" w14:textId="77777777" w:rsidR="00D7493A" w:rsidRPr="0033261D" w:rsidRDefault="00D7493A" w:rsidP="00B71E32">
            <w:pPr>
              <w:jc w:val="center"/>
              <w:rPr>
                <w:rFonts w:ascii="Arial" w:hAnsi="Arial" w:cs="Arial"/>
                <w:sz w:val="16"/>
                <w:szCs w:val="16"/>
                <w:lang w:val="en-US"/>
              </w:rPr>
            </w:pPr>
          </w:p>
        </w:tc>
        <w:tc>
          <w:tcPr>
            <w:tcW w:w="4536" w:type="dxa"/>
            <w:vAlign w:val="center"/>
          </w:tcPr>
          <w:p w14:paraId="14F00C3D" w14:textId="33D5037D" w:rsidR="00AE24F4" w:rsidRPr="008B4FD0" w:rsidRDefault="009509D8" w:rsidP="00F13926">
            <w:pPr>
              <w:pStyle w:val="Paragraphedeliste"/>
              <w:numPr>
                <w:ilvl w:val="0"/>
                <w:numId w:val="13"/>
              </w:numPr>
              <w:tabs>
                <w:tab w:val="left" w:pos="318"/>
              </w:tabs>
              <w:rPr>
                <w:rFonts w:ascii="Arial" w:hAnsi="Arial" w:cs="Arial"/>
                <w:sz w:val="18"/>
                <w:szCs w:val="18"/>
              </w:rPr>
            </w:pPr>
            <w:r w:rsidRPr="00F13926">
              <w:rPr>
                <w:rFonts w:ascii="Arial" w:hAnsi="Arial" w:cs="Arial"/>
                <w:sz w:val="18"/>
                <w:szCs w:val="18"/>
              </w:rPr>
              <w:t>P</w:t>
            </w:r>
            <w:r w:rsidR="00D7493A" w:rsidRPr="00AE24F4">
              <w:rPr>
                <w:rFonts w:ascii="Arial" w:hAnsi="Arial" w:cs="Arial"/>
                <w:sz w:val="18"/>
                <w:szCs w:val="18"/>
              </w:rPr>
              <w:t xml:space="preserve">rogrammes d’inspections </w:t>
            </w:r>
            <w:r w:rsidRPr="00F13926">
              <w:rPr>
                <w:rFonts w:ascii="Arial" w:hAnsi="Arial" w:cs="Arial"/>
                <w:sz w:val="18"/>
                <w:szCs w:val="18"/>
              </w:rPr>
              <w:t>(</w:t>
            </w:r>
            <w:r w:rsidR="00D7493A" w:rsidRPr="00AE24F4">
              <w:rPr>
                <w:rFonts w:ascii="Arial" w:hAnsi="Arial" w:cs="Arial"/>
                <w:sz w:val="18"/>
                <w:szCs w:val="18"/>
              </w:rPr>
              <w:t>supplémentaires</w:t>
            </w:r>
            <w:r w:rsidRPr="00F13926">
              <w:rPr>
                <w:rFonts w:ascii="Arial" w:hAnsi="Arial" w:cs="Arial"/>
                <w:sz w:val="18"/>
                <w:szCs w:val="18"/>
              </w:rPr>
              <w:t>)</w:t>
            </w:r>
            <w:r w:rsidR="00D7493A" w:rsidRPr="00AE24F4">
              <w:rPr>
                <w:rFonts w:ascii="Arial" w:hAnsi="Arial" w:cs="Arial"/>
                <w:sz w:val="18"/>
                <w:szCs w:val="18"/>
              </w:rPr>
              <w:t xml:space="preserve"> de la structure</w:t>
            </w:r>
            <w:r w:rsidR="00BA3844" w:rsidRPr="00F13926">
              <w:rPr>
                <w:rFonts w:ascii="Arial" w:hAnsi="Arial" w:cs="Arial"/>
                <w:sz w:val="18"/>
                <w:szCs w:val="18"/>
              </w:rPr>
              <w:t xml:space="preserve"> (S)</w:t>
            </w:r>
            <w:proofErr w:type="spellStart"/>
            <w:r w:rsidR="00BA3844" w:rsidRPr="00F13926">
              <w:rPr>
                <w:rFonts w:ascii="Arial" w:hAnsi="Arial" w:cs="Arial"/>
                <w:sz w:val="18"/>
                <w:szCs w:val="18"/>
              </w:rPr>
              <w:t>SIPs</w:t>
            </w:r>
            <w:proofErr w:type="spellEnd"/>
            <w:r w:rsidR="00BA3844" w:rsidRPr="00F13926">
              <w:rPr>
                <w:rFonts w:ascii="Arial" w:hAnsi="Arial" w:cs="Arial"/>
                <w:sz w:val="18"/>
                <w:szCs w:val="18"/>
              </w:rPr>
              <w:t xml:space="preserve"> et documents </w:t>
            </w:r>
            <w:r w:rsidR="00312052" w:rsidRPr="00F13926">
              <w:rPr>
                <w:rFonts w:ascii="Arial" w:hAnsi="Arial" w:cs="Arial"/>
                <w:sz w:val="18"/>
                <w:szCs w:val="18"/>
              </w:rPr>
              <w:t>d’inspection de la structure (S)</w:t>
            </w:r>
            <w:proofErr w:type="spellStart"/>
            <w:r w:rsidR="00312052" w:rsidRPr="00F13926">
              <w:rPr>
                <w:rFonts w:ascii="Arial" w:hAnsi="Arial" w:cs="Arial"/>
                <w:sz w:val="18"/>
                <w:szCs w:val="18"/>
              </w:rPr>
              <w:t>SIDs</w:t>
            </w:r>
            <w:proofErr w:type="spellEnd"/>
            <w:r w:rsidR="00312052" w:rsidRPr="00F13926">
              <w:rPr>
                <w:rFonts w:ascii="Arial" w:hAnsi="Arial" w:cs="Arial"/>
                <w:sz w:val="18"/>
                <w:szCs w:val="18"/>
              </w:rPr>
              <w:t xml:space="preserve"> définis par le détenteur de la certification.</w:t>
            </w:r>
          </w:p>
          <w:p w14:paraId="58123A3A" w14:textId="77777777" w:rsidR="00D7493A" w:rsidRPr="00F13926" w:rsidRDefault="00FC2EB1" w:rsidP="00F13926">
            <w:pPr>
              <w:ind w:left="318"/>
              <w:rPr>
                <w:rFonts w:ascii="Arial" w:hAnsi="Arial" w:cs="Arial"/>
                <w:i/>
                <w:color w:val="595959"/>
                <w:sz w:val="16"/>
                <w:szCs w:val="16"/>
                <w:lang w:val="en-US"/>
              </w:rPr>
            </w:pPr>
            <w:r w:rsidRPr="00F13926">
              <w:rPr>
                <w:rFonts w:ascii="Arial" w:hAnsi="Arial" w:cs="Arial"/>
                <w:i/>
                <w:color w:val="595959"/>
                <w:sz w:val="16"/>
                <w:szCs w:val="16"/>
                <w:lang w:val="en-US"/>
              </w:rPr>
              <w:t xml:space="preserve">(Supplemental) structural inspection </w:t>
            </w:r>
            <w:proofErr w:type="spellStart"/>
            <w:r w:rsidRPr="00F13926">
              <w:rPr>
                <w:rFonts w:ascii="Arial" w:hAnsi="Arial" w:cs="Arial"/>
                <w:i/>
                <w:color w:val="595959"/>
                <w:sz w:val="16"/>
                <w:szCs w:val="16"/>
                <w:lang w:val="en-US"/>
              </w:rPr>
              <w:t>programmes</w:t>
            </w:r>
            <w:proofErr w:type="spellEnd"/>
            <w:r w:rsidRPr="00F13926">
              <w:rPr>
                <w:rFonts w:ascii="Arial" w:hAnsi="Arial" w:cs="Arial"/>
                <w:i/>
                <w:color w:val="595959"/>
                <w:sz w:val="16"/>
                <w:szCs w:val="16"/>
                <w:lang w:val="en-US"/>
              </w:rPr>
              <w:t xml:space="preserve"> </w:t>
            </w:r>
            <w:r w:rsidR="00905182" w:rsidRPr="00F13926">
              <w:rPr>
                <w:rFonts w:ascii="Arial" w:hAnsi="Arial" w:cs="Arial"/>
                <w:i/>
                <w:color w:val="595959"/>
                <w:sz w:val="16"/>
                <w:szCs w:val="16"/>
                <w:lang w:val="en-US"/>
              </w:rPr>
              <w:t xml:space="preserve">(S)SIPs </w:t>
            </w:r>
            <w:r w:rsidRPr="00F13926">
              <w:rPr>
                <w:rFonts w:ascii="Arial" w:hAnsi="Arial" w:cs="Arial"/>
                <w:i/>
                <w:color w:val="595959"/>
                <w:sz w:val="16"/>
                <w:szCs w:val="16"/>
                <w:lang w:val="en-US"/>
              </w:rPr>
              <w:t>and (supplemental)</w:t>
            </w:r>
            <w:r w:rsidR="00905182" w:rsidRPr="00F13926">
              <w:rPr>
                <w:rFonts w:ascii="Arial" w:hAnsi="Arial" w:cs="Arial"/>
                <w:i/>
                <w:color w:val="595959"/>
                <w:sz w:val="16"/>
                <w:szCs w:val="16"/>
                <w:lang w:val="en-US"/>
              </w:rPr>
              <w:t xml:space="preserve"> structural inspection documents </w:t>
            </w:r>
            <w:r w:rsidR="00D7493A" w:rsidRPr="00F13926">
              <w:rPr>
                <w:rFonts w:ascii="Arial" w:hAnsi="Arial" w:cs="Arial"/>
                <w:i/>
                <w:color w:val="595959"/>
                <w:sz w:val="16"/>
                <w:szCs w:val="16"/>
                <w:lang w:val="en-US"/>
              </w:rPr>
              <w:t>(S</w:t>
            </w:r>
            <w:r w:rsidR="005304D6" w:rsidRPr="00F13926">
              <w:rPr>
                <w:rFonts w:ascii="Arial" w:hAnsi="Arial" w:cs="Arial"/>
                <w:i/>
                <w:color w:val="595959"/>
                <w:sz w:val="16"/>
                <w:szCs w:val="16"/>
                <w:lang w:val="en-US"/>
              </w:rPr>
              <w:t>)</w:t>
            </w:r>
            <w:r w:rsidR="00D7493A" w:rsidRPr="00F13926">
              <w:rPr>
                <w:rFonts w:ascii="Arial" w:hAnsi="Arial" w:cs="Arial"/>
                <w:i/>
                <w:color w:val="595959"/>
                <w:sz w:val="16"/>
                <w:szCs w:val="16"/>
                <w:lang w:val="en-US"/>
              </w:rPr>
              <w:t>SID</w:t>
            </w:r>
            <w:r w:rsidR="00905182" w:rsidRPr="00F13926">
              <w:rPr>
                <w:rFonts w:ascii="Arial" w:hAnsi="Arial" w:cs="Arial"/>
                <w:i/>
                <w:color w:val="595959"/>
                <w:sz w:val="16"/>
                <w:szCs w:val="16"/>
                <w:lang w:val="en-US"/>
              </w:rPr>
              <w:t>s issued by the design approval holder</w:t>
            </w:r>
          </w:p>
          <w:p w14:paraId="4E50BA81" w14:textId="55E32076" w:rsidR="00D7493A" w:rsidRPr="00F13926" w:rsidRDefault="004C4E46" w:rsidP="00F13926">
            <w:pPr>
              <w:pStyle w:val="Paragraphedeliste"/>
              <w:numPr>
                <w:ilvl w:val="0"/>
                <w:numId w:val="13"/>
              </w:numPr>
              <w:tabs>
                <w:tab w:val="left" w:pos="318"/>
              </w:tabs>
              <w:rPr>
                <w:rFonts w:ascii="Arial" w:hAnsi="Arial" w:cs="Arial"/>
                <w:sz w:val="18"/>
                <w:szCs w:val="18"/>
              </w:rPr>
            </w:pPr>
            <w:r>
              <w:rPr>
                <w:rFonts w:ascii="Arial" w:hAnsi="Arial" w:cs="Arial"/>
                <w:sz w:val="18"/>
                <w:szCs w:val="18"/>
              </w:rPr>
              <w:t>Programmes de</w:t>
            </w:r>
            <w:r w:rsidR="002B5005">
              <w:rPr>
                <w:rFonts w:ascii="Arial" w:hAnsi="Arial" w:cs="Arial"/>
                <w:sz w:val="18"/>
                <w:szCs w:val="18"/>
              </w:rPr>
              <w:t xml:space="preserve"> </w:t>
            </w:r>
            <w:r w:rsidR="00D7493A" w:rsidRPr="00F13926">
              <w:rPr>
                <w:rFonts w:ascii="Arial" w:hAnsi="Arial" w:cs="Arial"/>
                <w:sz w:val="18"/>
                <w:szCs w:val="18"/>
              </w:rPr>
              <w:t>Contrôle préventif de la corrosion (</w:t>
            </w:r>
            <w:proofErr w:type="spellStart"/>
            <w:r w:rsidR="00D7493A" w:rsidRPr="00F13926">
              <w:rPr>
                <w:rFonts w:ascii="Arial" w:hAnsi="Arial" w:cs="Arial"/>
                <w:sz w:val="18"/>
                <w:szCs w:val="18"/>
              </w:rPr>
              <w:t>CPCP</w:t>
            </w:r>
            <w:r w:rsidR="002F2514">
              <w:rPr>
                <w:rFonts w:ascii="Arial" w:hAnsi="Arial" w:cs="Arial"/>
                <w:sz w:val="18"/>
                <w:szCs w:val="18"/>
              </w:rPr>
              <w:t>s</w:t>
            </w:r>
            <w:proofErr w:type="spellEnd"/>
            <w:r w:rsidR="00D7493A" w:rsidRPr="00F13926">
              <w:rPr>
                <w:rFonts w:ascii="Arial" w:hAnsi="Arial" w:cs="Arial"/>
                <w:sz w:val="18"/>
                <w:szCs w:val="18"/>
              </w:rPr>
              <w:t>)</w:t>
            </w:r>
            <w:r>
              <w:rPr>
                <w:rFonts w:ascii="Arial" w:hAnsi="Arial" w:cs="Arial"/>
                <w:sz w:val="18"/>
                <w:szCs w:val="18"/>
              </w:rPr>
              <w:t xml:space="preserve"> prenant en compte </w:t>
            </w:r>
            <w:r w:rsidR="002F2514">
              <w:rPr>
                <w:rFonts w:ascii="Arial" w:hAnsi="Arial" w:cs="Arial"/>
                <w:sz w:val="18"/>
                <w:szCs w:val="18"/>
              </w:rPr>
              <w:t>la base de référence définie par le détenteur de la certification</w:t>
            </w:r>
          </w:p>
          <w:p w14:paraId="0A0FD53C" w14:textId="7C604971" w:rsidR="00D7493A" w:rsidRPr="002D16FB" w:rsidRDefault="00D7493A" w:rsidP="00E07302">
            <w:pPr>
              <w:ind w:left="318"/>
              <w:rPr>
                <w:rFonts w:ascii="Arial" w:hAnsi="Arial" w:cs="Arial"/>
                <w:i/>
                <w:color w:val="595959"/>
                <w:sz w:val="16"/>
                <w:szCs w:val="16"/>
                <w:lang w:val="en-US"/>
              </w:rPr>
            </w:pPr>
            <w:r w:rsidRPr="002D16FB">
              <w:rPr>
                <w:rFonts w:ascii="Arial" w:hAnsi="Arial" w:cs="Arial"/>
                <w:i/>
                <w:color w:val="595959"/>
                <w:sz w:val="16"/>
                <w:szCs w:val="16"/>
                <w:lang w:val="en-US"/>
              </w:rPr>
              <w:t xml:space="preserve">Corrosion prevention and control </w:t>
            </w:r>
            <w:proofErr w:type="spellStart"/>
            <w:r w:rsidRPr="002D16FB">
              <w:rPr>
                <w:rFonts w:ascii="Arial" w:hAnsi="Arial" w:cs="Arial"/>
                <w:i/>
                <w:color w:val="595959"/>
                <w:sz w:val="16"/>
                <w:szCs w:val="16"/>
                <w:lang w:val="en-US"/>
              </w:rPr>
              <w:t>program</w:t>
            </w:r>
            <w:r w:rsidR="002F2514">
              <w:rPr>
                <w:rFonts w:ascii="Arial" w:hAnsi="Arial" w:cs="Arial"/>
                <w:i/>
                <w:color w:val="595959"/>
                <w:sz w:val="16"/>
                <w:szCs w:val="16"/>
                <w:lang w:val="en-US"/>
              </w:rPr>
              <w:t>mes</w:t>
            </w:r>
            <w:proofErr w:type="spellEnd"/>
            <w:r w:rsidRPr="002D16FB">
              <w:rPr>
                <w:rFonts w:ascii="Arial" w:hAnsi="Arial" w:cs="Arial"/>
                <w:i/>
                <w:color w:val="595959"/>
                <w:sz w:val="16"/>
                <w:szCs w:val="16"/>
                <w:lang w:val="en-US"/>
              </w:rPr>
              <w:t xml:space="preserve"> (CPCP</w:t>
            </w:r>
            <w:r w:rsidR="002F2514">
              <w:rPr>
                <w:rFonts w:ascii="Arial" w:hAnsi="Arial" w:cs="Arial"/>
                <w:i/>
                <w:color w:val="595959"/>
                <w:sz w:val="16"/>
                <w:szCs w:val="16"/>
                <w:lang w:val="en-US"/>
              </w:rPr>
              <w:t>s</w:t>
            </w:r>
            <w:r w:rsidRPr="002D16FB">
              <w:rPr>
                <w:rFonts w:ascii="Arial" w:hAnsi="Arial" w:cs="Arial"/>
                <w:i/>
                <w:color w:val="595959"/>
                <w:sz w:val="16"/>
                <w:szCs w:val="16"/>
                <w:lang w:val="en-US"/>
              </w:rPr>
              <w:t>)</w:t>
            </w:r>
            <w:r w:rsidR="002F2514">
              <w:rPr>
                <w:rFonts w:ascii="Arial" w:hAnsi="Arial" w:cs="Arial"/>
                <w:i/>
                <w:color w:val="595959"/>
                <w:sz w:val="16"/>
                <w:szCs w:val="16"/>
                <w:lang w:val="en-US"/>
              </w:rPr>
              <w:t xml:space="preserve"> </w:t>
            </w:r>
            <w:r w:rsidR="003F74E4">
              <w:rPr>
                <w:rFonts w:ascii="Arial" w:hAnsi="Arial" w:cs="Arial"/>
                <w:i/>
                <w:color w:val="595959"/>
                <w:sz w:val="16"/>
                <w:szCs w:val="16"/>
                <w:lang w:val="en-US"/>
              </w:rPr>
              <w:t>considering</w:t>
            </w:r>
            <w:r w:rsidR="002F2514">
              <w:rPr>
                <w:rFonts w:ascii="Arial" w:hAnsi="Arial" w:cs="Arial"/>
                <w:i/>
                <w:color w:val="595959"/>
                <w:sz w:val="16"/>
                <w:szCs w:val="16"/>
                <w:lang w:val="en-US"/>
              </w:rPr>
              <w:t xml:space="preserve"> the baseline CPCP issued by the desi</w:t>
            </w:r>
            <w:r w:rsidR="00687C35">
              <w:rPr>
                <w:rFonts w:ascii="Arial" w:hAnsi="Arial" w:cs="Arial"/>
                <w:i/>
                <w:color w:val="595959"/>
                <w:sz w:val="16"/>
                <w:szCs w:val="16"/>
                <w:lang w:val="en-US"/>
              </w:rPr>
              <w:t>gn approval holder</w:t>
            </w:r>
          </w:p>
          <w:p w14:paraId="1C7427A1" w14:textId="0A329122" w:rsidR="00D7493A" w:rsidRPr="002D16FB" w:rsidRDefault="00687C35">
            <w:pPr>
              <w:numPr>
                <w:ilvl w:val="0"/>
                <w:numId w:val="13"/>
              </w:numPr>
              <w:rPr>
                <w:rFonts w:ascii="Arial" w:hAnsi="Arial" w:cs="Arial"/>
                <w:sz w:val="18"/>
                <w:szCs w:val="18"/>
              </w:rPr>
            </w:pPr>
            <w:r>
              <w:rPr>
                <w:rFonts w:ascii="Arial" w:hAnsi="Arial" w:cs="Arial"/>
                <w:sz w:val="18"/>
                <w:szCs w:val="18"/>
              </w:rPr>
              <w:t>Pour les avions de grande capacité</w:t>
            </w:r>
            <w:r w:rsidR="003F74E4">
              <w:rPr>
                <w:rFonts w:ascii="Arial" w:hAnsi="Arial" w:cs="Arial"/>
                <w:sz w:val="18"/>
                <w:szCs w:val="18"/>
              </w:rPr>
              <w:t xml:space="preserve"> issus d’une certification EASA</w:t>
            </w:r>
            <w:r w:rsidR="000D2063">
              <w:rPr>
                <w:rFonts w:ascii="Arial" w:hAnsi="Arial" w:cs="Arial"/>
                <w:sz w:val="18"/>
                <w:szCs w:val="18"/>
              </w:rPr>
              <w:t xml:space="preserve">, données d’entretien </w:t>
            </w:r>
            <w:r w:rsidR="009B281C">
              <w:rPr>
                <w:rFonts w:ascii="Arial" w:hAnsi="Arial" w:cs="Arial"/>
                <w:sz w:val="18"/>
                <w:szCs w:val="18"/>
              </w:rPr>
              <w:t>résultant de la conformité aux exigences relatives au vieillissement des structures au point 26.370 de l’annexe I (partie 26) du r</w:t>
            </w:r>
            <w:r w:rsidR="00610B5B">
              <w:rPr>
                <w:rFonts w:ascii="Arial" w:hAnsi="Arial" w:cs="Arial"/>
                <w:sz w:val="18"/>
                <w:szCs w:val="18"/>
              </w:rPr>
              <w:t>èglement (UE) 2015/640</w:t>
            </w:r>
          </w:p>
          <w:p w14:paraId="2F21143F" w14:textId="14EE735B" w:rsidR="00D7493A" w:rsidRPr="0010029F" w:rsidRDefault="00687C35" w:rsidP="00E07302">
            <w:pPr>
              <w:ind w:left="318"/>
              <w:rPr>
                <w:rFonts w:ascii="Arial" w:hAnsi="Arial" w:cs="Arial"/>
                <w:i/>
                <w:color w:val="595959"/>
                <w:sz w:val="16"/>
                <w:szCs w:val="16"/>
                <w:lang w:val="en-US"/>
              </w:rPr>
            </w:pPr>
            <w:r w:rsidRPr="0010029F">
              <w:rPr>
                <w:rFonts w:ascii="Arial" w:hAnsi="Arial" w:cs="Arial"/>
                <w:i/>
                <w:color w:val="595959"/>
                <w:sz w:val="16"/>
                <w:szCs w:val="16"/>
                <w:lang w:val="en-US"/>
              </w:rPr>
              <w:t xml:space="preserve">For large </w:t>
            </w:r>
            <w:r w:rsidR="004454EE" w:rsidRPr="0010029F">
              <w:rPr>
                <w:rFonts w:ascii="Arial" w:hAnsi="Arial" w:cs="Arial"/>
                <w:i/>
                <w:color w:val="595959"/>
                <w:sz w:val="16"/>
                <w:szCs w:val="16"/>
                <w:lang w:val="en-US"/>
              </w:rPr>
              <w:t>airplanes</w:t>
            </w:r>
            <w:r w:rsidRPr="0010029F">
              <w:rPr>
                <w:rFonts w:ascii="Arial" w:hAnsi="Arial" w:cs="Arial"/>
                <w:i/>
                <w:color w:val="595959"/>
                <w:sz w:val="16"/>
                <w:szCs w:val="16"/>
                <w:lang w:val="en-US"/>
              </w:rPr>
              <w:t>, maintenance data arising from compliance with the ageing structure requirements of point 26.370 of Annex I (part-26) to Regulation (EU) 2015/</w:t>
            </w:r>
            <w:r w:rsidR="00283CA6" w:rsidRPr="0010029F">
              <w:rPr>
                <w:rFonts w:ascii="Arial" w:hAnsi="Arial" w:cs="Arial"/>
                <w:i/>
                <w:color w:val="595959"/>
                <w:sz w:val="16"/>
                <w:szCs w:val="16"/>
                <w:lang w:val="en-US"/>
              </w:rPr>
              <w:t>640</w:t>
            </w:r>
          </w:p>
          <w:p w14:paraId="231276AD" w14:textId="77777777" w:rsidR="00D7493A" w:rsidRPr="00E07302" w:rsidRDefault="00D7493A" w:rsidP="00E07302">
            <w:pPr>
              <w:ind w:left="318"/>
              <w:rPr>
                <w:rFonts w:ascii="Arial" w:hAnsi="Arial" w:cs="Arial"/>
                <w:sz w:val="18"/>
                <w:szCs w:val="18"/>
                <w:lang w:val="en-US"/>
              </w:rPr>
            </w:pPr>
          </w:p>
        </w:tc>
        <w:sdt>
          <w:sdtPr>
            <w:rPr>
              <w:rFonts w:ascii="Arial" w:hAnsi="Arial" w:cs="Arial"/>
            </w:rPr>
            <w:id w:val="529227285"/>
            <w14:checkbox>
              <w14:checked w14:val="0"/>
              <w14:checkedState w14:val="2612" w14:font="MS Gothic"/>
              <w14:uncheckedState w14:val="2610" w14:font="MS Gothic"/>
            </w14:checkbox>
          </w:sdtPr>
          <w:sdtContent>
            <w:tc>
              <w:tcPr>
                <w:tcW w:w="709" w:type="dxa"/>
                <w:vAlign w:val="center"/>
              </w:tcPr>
              <w:p w14:paraId="165F90C2" w14:textId="48A3ED0E" w:rsidR="00D7493A" w:rsidRPr="0033261D" w:rsidRDefault="00191E3B" w:rsidP="00633F5B">
                <w:pPr>
                  <w:jc w:val="center"/>
                  <w:rPr>
                    <w:rFonts w:ascii="Arial" w:hAnsi="Arial" w:cs="Arial"/>
                    <w:sz w:val="20"/>
                    <w:szCs w:val="20"/>
                  </w:rPr>
                </w:pPr>
                <w:r>
                  <w:rPr>
                    <w:rFonts w:ascii="MS Gothic" w:eastAsia="MS Gothic" w:hAnsi="MS Gothic" w:cs="Arial" w:hint="eastAsia"/>
                  </w:rPr>
                  <w:t>☐</w:t>
                </w:r>
              </w:p>
            </w:tc>
          </w:sdtContent>
        </w:sdt>
        <w:sdt>
          <w:sdtPr>
            <w:rPr>
              <w:rFonts w:ascii="Arial" w:hAnsi="Arial" w:cs="Arial"/>
            </w:rPr>
            <w:id w:val="-1491241277"/>
            <w14:checkbox>
              <w14:checked w14:val="0"/>
              <w14:checkedState w14:val="2612" w14:font="MS Gothic"/>
              <w14:uncheckedState w14:val="2610" w14:font="MS Gothic"/>
            </w14:checkbox>
          </w:sdtPr>
          <w:sdtContent>
            <w:tc>
              <w:tcPr>
                <w:tcW w:w="709" w:type="dxa"/>
                <w:vAlign w:val="center"/>
              </w:tcPr>
              <w:p w14:paraId="6B41280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3DA8C425" w14:textId="77777777" w:rsidR="00D7493A" w:rsidRPr="0033261D" w:rsidRDefault="00D7493A" w:rsidP="00B36CF8">
            <w:pPr>
              <w:jc w:val="both"/>
              <w:rPr>
                <w:rFonts w:ascii="Arial" w:hAnsi="Arial" w:cs="Arial"/>
                <w:sz w:val="20"/>
                <w:szCs w:val="20"/>
              </w:rPr>
            </w:pPr>
          </w:p>
        </w:tc>
      </w:tr>
      <w:tr w:rsidR="00D7493A" w:rsidRPr="0033261D" w14:paraId="7D8DFF7B" w14:textId="77777777" w:rsidTr="00A82400">
        <w:trPr>
          <w:cantSplit/>
          <w:trHeight w:val="282"/>
        </w:trPr>
        <w:tc>
          <w:tcPr>
            <w:tcW w:w="675" w:type="dxa"/>
            <w:vAlign w:val="center"/>
          </w:tcPr>
          <w:p w14:paraId="6A8FAA1A"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1.1.14</w:t>
            </w:r>
          </w:p>
        </w:tc>
        <w:tc>
          <w:tcPr>
            <w:tcW w:w="4536" w:type="dxa"/>
            <w:vAlign w:val="center"/>
          </w:tcPr>
          <w:p w14:paraId="247D90B9" w14:textId="4D4616B9" w:rsidR="00D7493A" w:rsidRPr="0033261D" w:rsidRDefault="00D7493A" w:rsidP="00B71E32">
            <w:pPr>
              <w:rPr>
                <w:rFonts w:ascii="Arial" w:hAnsi="Arial" w:cs="Arial"/>
                <w:sz w:val="18"/>
                <w:szCs w:val="18"/>
              </w:rPr>
            </w:pPr>
            <w:r w:rsidRPr="0033261D">
              <w:rPr>
                <w:rFonts w:ascii="Arial" w:hAnsi="Arial" w:cs="Arial"/>
                <w:sz w:val="18"/>
                <w:szCs w:val="18"/>
              </w:rPr>
              <w:t>Si applicable, détails d</w:t>
            </w:r>
            <w:r>
              <w:rPr>
                <w:rFonts w:ascii="Arial" w:hAnsi="Arial" w:cs="Arial"/>
                <w:sz w:val="18"/>
                <w:szCs w:val="18"/>
              </w:rPr>
              <w:t>es</w:t>
            </w:r>
            <w:r w:rsidRPr="0033261D">
              <w:rPr>
                <w:rFonts w:ascii="Arial" w:hAnsi="Arial" w:cs="Arial"/>
                <w:sz w:val="18"/>
                <w:szCs w:val="18"/>
              </w:rPr>
              <w:t xml:space="preserve"> CDCCL et des procédures associées</w:t>
            </w:r>
            <w:r w:rsidR="003F74E4">
              <w:rPr>
                <w:rFonts w:ascii="Arial" w:hAnsi="Arial" w:cs="Arial"/>
                <w:sz w:val="18"/>
                <w:szCs w:val="18"/>
              </w:rPr>
              <w:t xml:space="preserve"> pour les aéronefs issus d’une certification EASA</w:t>
            </w:r>
          </w:p>
          <w:p w14:paraId="0025C48E" w14:textId="77777777" w:rsidR="00D7493A" w:rsidRPr="00D76F1B" w:rsidRDefault="00D7493A" w:rsidP="00BE0C35">
            <w:pPr>
              <w:rPr>
                <w:rFonts w:ascii="Arial" w:hAnsi="Arial" w:cs="Arial"/>
                <w:color w:val="595959"/>
                <w:sz w:val="18"/>
                <w:szCs w:val="18"/>
                <w:lang w:val="en-US"/>
              </w:rPr>
            </w:pPr>
            <w:r w:rsidRPr="00D76F1B">
              <w:rPr>
                <w:rFonts w:ascii="Arial" w:hAnsi="Arial" w:cs="Arial"/>
                <w:i/>
                <w:color w:val="595959"/>
                <w:sz w:val="16"/>
                <w:szCs w:val="16"/>
                <w:lang w:val="en-US"/>
              </w:rPr>
              <w:t>If applicable, details of Critical Design Configuration Control Limitations together with appropriate procedures.</w:t>
            </w:r>
          </w:p>
        </w:tc>
        <w:sdt>
          <w:sdtPr>
            <w:rPr>
              <w:rFonts w:ascii="Arial" w:hAnsi="Arial" w:cs="Arial"/>
            </w:rPr>
            <w:id w:val="-524180174"/>
            <w14:checkbox>
              <w14:checked w14:val="0"/>
              <w14:checkedState w14:val="2612" w14:font="MS Gothic"/>
              <w14:uncheckedState w14:val="2610" w14:font="MS Gothic"/>
            </w14:checkbox>
          </w:sdtPr>
          <w:sdtContent>
            <w:tc>
              <w:tcPr>
                <w:tcW w:w="709" w:type="dxa"/>
                <w:vAlign w:val="center"/>
              </w:tcPr>
              <w:p w14:paraId="43F229A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70729547"/>
            <w14:checkbox>
              <w14:checked w14:val="0"/>
              <w14:checkedState w14:val="2612" w14:font="MS Gothic"/>
              <w14:uncheckedState w14:val="2610" w14:font="MS Gothic"/>
            </w14:checkbox>
          </w:sdtPr>
          <w:sdtContent>
            <w:tc>
              <w:tcPr>
                <w:tcW w:w="709" w:type="dxa"/>
                <w:vAlign w:val="center"/>
              </w:tcPr>
              <w:p w14:paraId="3C3553C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64DC96B1" w14:textId="77777777" w:rsidR="00D7493A" w:rsidRPr="0033261D" w:rsidRDefault="00D7493A" w:rsidP="00B36CF8">
            <w:pPr>
              <w:jc w:val="both"/>
              <w:rPr>
                <w:rFonts w:ascii="Arial" w:hAnsi="Arial" w:cs="Arial"/>
                <w:sz w:val="20"/>
                <w:szCs w:val="20"/>
              </w:rPr>
            </w:pPr>
          </w:p>
        </w:tc>
      </w:tr>
      <w:tr w:rsidR="00D7493A" w:rsidRPr="0033261D" w14:paraId="06C65C0D" w14:textId="77777777" w:rsidTr="00A82400">
        <w:trPr>
          <w:cantSplit/>
          <w:trHeight w:val="843"/>
        </w:trPr>
        <w:tc>
          <w:tcPr>
            <w:tcW w:w="675" w:type="dxa"/>
            <w:vAlign w:val="center"/>
          </w:tcPr>
          <w:p w14:paraId="4B8F0333"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1.1.15</w:t>
            </w:r>
          </w:p>
        </w:tc>
        <w:tc>
          <w:tcPr>
            <w:tcW w:w="4536" w:type="dxa"/>
            <w:vAlign w:val="center"/>
          </w:tcPr>
          <w:p w14:paraId="487A9C8F" w14:textId="77777777" w:rsidR="00D7493A" w:rsidRPr="0033261D" w:rsidRDefault="00D7493A" w:rsidP="00E743BD">
            <w:pPr>
              <w:rPr>
                <w:rFonts w:ascii="Arial" w:hAnsi="Arial" w:cs="Arial"/>
                <w:sz w:val="18"/>
                <w:szCs w:val="18"/>
              </w:rPr>
            </w:pPr>
            <w:r w:rsidRPr="0033261D">
              <w:rPr>
                <w:rFonts w:ascii="Arial" w:hAnsi="Arial" w:cs="Arial"/>
                <w:sz w:val="18"/>
                <w:szCs w:val="18"/>
              </w:rPr>
              <w:t xml:space="preserve">Si applicable, engagement sur la limite de validité en termes d’heures et de cycles totaux et de butées calendaires du programme structural décrit au §1.1.13  </w:t>
            </w:r>
          </w:p>
          <w:p w14:paraId="22D4FC68" w14:textId="77777777" w:rsidR="00D7493A" w:rsidRPr="00D76F1B" w:rsidRDefault="00D7493A" w:rsidP="00163948">
            <w:pPr>
              <w:jc w:val="both"/>
              <w:rPr>
                <w:rFonts w:ascii="Arial" w:hAnsi="Arial" w:cs="Arial"/>
                <w:color w:val="595959"/>
                <w:sz w:val="18"/>
                <w:szCs w:val="18"/>
                <w:lang w:val="en-US"/>
              </w:rPr>
            </w:pPr>
            <w:r w:rsidRPr="00D76F1B">
              <w:rPr>
                <w:rFonts w:ascii="Arial" w:hAnsi="Arial" w:cs="Arial"/>
                <w:i/>
                <w:color w:val="595959"/>
                <w:sz w:val="16"/>
                <w:szCs w:val="16"/>
                <w:lang w:val="en-US"/>
              </w:rPr>
              <w:t xml:space="preserve">Statement of the limit of validity for the structural program </w:t>
            </w:r>
            <w:proofErr w:type="gramStart"/>
            <w:r w:rsidRPr="00D76F1B">
              <w:rPr>
                <w:rFonts w:ascii="Arial" w:hAnsi="Arial" w:cs="Arial"/>
                <w:i/>
                <w:color w:val="595959"/>
                <w:sz w:val="16"/>
                <w:szCs w:val="16"/>
                <w:lang w:val="en-US"/>
              </w:rPr>
              <w:t>in</w:t>
            </w:r>
            <w:proofErr w:type="gramEnd"/>
            <w:r w:rsidRPr="00D76F1B">
              <w:rPr>
                <w:rFonts w:ascii="Arial" w:hAnsi="Arial" w:cs="Arial"/>
                <w:i/>
                <w:color w:val="595959"/>
                <w:sz w:val="16"/>
                <w:szCs w:val="16"/>
                <w:lang w:val="en-US"/>
              </w:rPr>
              <w:t xml:space="preserve"> 1.1.13, if applicable</w:t>
            </w:r>
          </w:p>
        </w:tc>
        <w:sdt>
          <w:sdtPr>
            <w:rPr>
              <w:rFonts w:ascii="Arial" w:hAnsi="Arial" w:cs="Arial"/>
            </w:rPr>
            <w:id w:val="-111216954"/>
            <w14:checkbox>
              <w14:checked w14:val="0"/>
              <w14:checkedState w14:val="2612" w14:font="MS Gothic"/>
              <w14:uncheckedState w14:val="2610" w14:font="MS Gothic"/>
            </w14:checkbox>
          </w:sdtPr>
          <w:sdtContent>
            <w:tc>
              <w:tcPr>
                <w:tcW w:w="709" w:type="dxa"/>
                <w:vAlign w:val="center"/>
              </w:tcPr>
              <w:p w14:paraId="5FE3EF2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126758114"/>
            <w14:checkbox>
              <w14:checked w14:val="0"/>
              <w14:checkedState w14:val="2612" w14:font="MS Gothic"/>
              <w14:uncheckedState w14:val="2610" w14:font="MS Gothic"/>
            </w14:checkbox>
          </w:sdtPr>
          <w:sdtContent>
            <w:tc>
              <w:tcPr>
                <w:tcW w:w="709" w:type="dxa"/>
                <w:vAlign w:val="center"/>
              </w:tcPr>
              <w:p w14:paraId="465BA9E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4591D5DD" w14:textId="77777777" w:rsidR="00D7493A" w:rsidRPr="0033261D" w:rsidRDefault="00D7493A" w:rsidP="00B36CF8">
            <w:pPr>
              <w:jc w:val="both"/>
              <w:rPr>
                <w:rFonts w:ascii="Arial" w:hAnsi="Arial" w:cs="Arial"/>
                <w:sz w:val="20"/>
                <w:szCs w:val="20"/>
              </w:rPr>
            </w:pPr>
          </w:p>
        </w:tc>
      </w:tr>
      <w:tr w:rsidR="00D7493A" w:rsidRPr="0033261D" w14:paraId="34BBEA6A" w14:textId="77777777" w:rsidTr="00A82400">
        <w:trPr>
          <w:cantSplit/>
          <w:trHeight w:val="556"/>
        </w:trPr>
        <w:tc>
          <w:tcPr>
            <w:tcW w:w="675" w:type="dxa"/>
            <w:vAlign w:val="center"/>
          </w:tcPr>
          <w:p w14:paraId="02C60D42"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1.1.16</w:t>
            </w:r>
          </w:p>
        </w:tc>
        <w:tc>
          <w:tcPr>
            <w:tcW w:w="4536" w:type="dxa"/>
            <w:vAlign w:val="center"/>
          </w:tcPr>
          <w:p w14:paraId="02F748BD"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Périodes auxquelles doivent être effectuées les révisions </w:t>
            </w:r>
            <w:r>
              <w:rPr>
                <w:rFonts w:ascii="Arial" w:hAnsi="Arial" w:cs="Arial"/>
                <w:sz w:val="18"/>
                <w:szCs w:val="18"/>
              </w:rPr>
              <w:t xml:space="preserve">générales et/ou remplacements </w:t>
            </w:r>
            <w:r w:rsidRPr="0033261D">
              <w:rPr>
                <w:rFonts w:ascii="Arial" w:hAnsi="Arial" w:cs="Arial"/>
                <w:sz w:val="18"/>
                <w:szCs w:val="18"/>
              </w:rPr>
              <w:t>des éléments d’aéronef</w:t>
            </w:r>
          </w:p>
          <w:p w14:paraId="63AE3122" w14:textId="77777777" w:rsidR="00D7493A" w:rsidRPr="00D76F1B" w:rsidRDefault="00D7493A" w:rsidP="00A37E42">
            <w:pPr>
              <w:jc w:val="both"/>
              <w:rPr>
                <w:rFonts w:ascii="Arial" w:hAnsi="Arial" w:cs="Arial"/>
                <w:i/>
                <w:color w:val="595959"/>
                <w:sz w:val="16"/>
                <w:szCs w:val="16"/>
                <w:lang w:val="en-US"/>
              </w:rPr>
            </w:pPr>
            <w:r w:rsidRPr="00D76F1B">
              <w:rPr>
                <w:rFonts w:ascii="Arial" w:hAnsi="Arial" w:cs="Arial"/>
                <w:i/>
                <w:color w:val="595959"/>
                <w:sz w:val="16"/>
                <w:szCs w:val="16"/>
                <w:lang w:val="en-US"/>
              </w:rPr>
              <w:t>Periods at which overhauls and/or replacements should be made</w:t>
            </w:r>
          </w:p>
        </w:tc>
        <w:sdt>
          <w:sdtPr>
            <w:rPr>
              <w:rFonts w:ascii="Arial" w:hAnsi="Arial" w:cs="Arial"/>
            </w:rPr>
            <w:id w:val="-1401756838"/>
            <w14:checkbox>
              <w14:checked w14:val="0"/>
              <w14:checkedState w14:val="2612" w14:font="MS Gothic"/>
              <w14:uncheckedState w14:val="2610" w14:font="MS Gothic"/>
            </w14:checkbox>
          </w:sdtPr>
          <w:sdtContent>
            <w:tc>
              <w:tcPr>
                <w:tcW w:w="709" w:type="dxa"/>
                <w:vAlign w:val="center"/>
              </w:tcPr>
              <w:p w14:paraId="2C9FD83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758635091"/>
            <w14:checkbox>
              <w14:checked w14:val="0"/>
              <w14:checkedState w14:val="2612" w14:font="MS Gothic"/>
              <w14:uncheckedState w14:val="2610" w14:font="MS Gothic"/>
            </w14:checkbox>
          </w:sdtPr>
          <w:sdtContent>
            <w:tc>
              <w:tcPr>
                <w:tcW w:w="709" w:type="dxa"/>
                <w:vAlign w:val="center"/>
              </w:tcPr>
              <w:p w14:paraId="0B36734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42F10E3C" w14:textId="77777777" w:rsidR="00D7493A" w:rsidRPr="0033261D" w:rsidRDefault="00D7493A" w:rsidP="00B36CF8">
            <w:pPr>
              <w:jc w:val="both"/>
              <w:rPr>
                <w:rFonts w:ascii="Arial" w:hAnsi="Arial" w:cs="Arial"/>
                <w:sz w:val="20"/>
                <w:szCs w:val="20"/>
              </w:rPr>
            </w:pPr>
          </w:p>
        </w:tc>
      </w:tr>
      <w:tr w:rsidR="004E60C1" w:rsidRPr="002B5005" w14:paraId="7B39B8FA" w14:textId="77777777" w:rsidTr="00A82400">
        <w:trPr>
          <w:cantSplit/>
          <w:trHeight w:val="390"/>
        </w:trPr>
        <w:tc>
          <w:tcPr>
            <w:tcW w:w="675" w:type="dxa"/>
            <w:vMerge w:val="restart"/>
            <w:vAlign w:val="center"/>
          </w:tcPr>
          <w:p w14:paraId="281CBD73" w14:textId="77777777" w:rsidR="004E60C1" w:rsidRPr="0033261D" w:rsidRDefault="004E60C1" w:rsidP="00B71E32">
            <w:pPr>
              <w:jc w:val="center"/>
              <w:rPr>
                <w:rFonts w:ascii="Arial" w:hAnsi="Arial" w:cs="Arial"/>
                <w:sz w:val="16"/>
                <w:szCs w:val="16"/>
              </w:rPr>
            </w:pPr>
            <w:r w:rsidRPr="0033261D">
              <w:rPr>
                <w:rFonts w:ascii="Arial" w:hAnsi="Arial" w:cs="Arial"/>
                <w:sz w:val="16"/>
                <w:szCs w:val="16"/>
              </w:rPr>
              <w:t>1.1.17</w:t>
            </w:r>
          </w:p>
        </w:tc>
        <w:tc>
          <w:tcPr>
            <w:tcW w:w="9498" w:type="dxa"/>
            <w:gridSpan w:val="4"/>
            <w:vAlign w:val="center"/>
          </w:tcPr>
          <w:p w14:paraId="719CAF8E" w14:textId="3C5742B9" w:rsidR="004E60C1" w:rsidRPr="0033261D" w:rsidRDefault="004E60C1" w:rsidP="00B36CF8">
            <w:pPr>
              <w:jc w:val="both"/>
              <w:rPr>
                <w:rFonts w:ascii="Arial" w:hAnsi="Arial" w:cs="Arial"/>
                <w:sz w:val="18"/>
                <w:szCs w:val="18"/>
              </w:rPr>
            </w:pPr>
            <w:r w:rsidRPr="0033261D">
              <w:rPr>
                <w:rFonts w:ascii="Arial" w:hAnsi="Arial" w:cs="Arial"/>
                <w:sz w:val="18"/>
                <w:szCs w:val="18"/>
              </w:rPr>
              <w:t xml:space="preserve">Un </w:t>
            </w:r>
            <w:r w:rsidR="00D6577B">
              <w:rPr>
                <w:rFonts w:ascii="Arial" w:hAnsi="Arial" w:cs="Arial"/>
                <w:sz w:val="18"/>
                <w:szCs w:val="18"/>
              </w:rPr>
              <w:t>renvoi vers</w:t>
            </w:r>
            <w:r w:rsidRPr="0033261D">
              <w:rPr>
                <w:rFonts w:ascii="Arial" w:hAnsi="Arial" w:cs="Arial"/>
                <w:sz w:val="18"/>
                <w:szCs w:val="18"/>
              </w:rPr>
              <w:t xml:space="preserve"> les autres documents </w:t>
            </w:r>
            <w:r w:rsidR="003F74E4">
              <w:rPr>
                <w:rFonts w:ascii="Arial" w:hAnsi="Arial" w:cs="Arial"/>
                <w:sz w:val="18"/>
                <w:szCs w:val="18"/>
              </w:rPr>
              <w:t>reconnus par l’autorité française (</w:t>
            </w:r>
            <w:r w:rsidRPr="0033261D">
              <w:rPr>
                <w:rFonts w:ascii="Arial" w:hAnsi="Arial" w:cs="Arial"/>
                <w:sz w:val="18"/>
                <w:szCs w:val="18"/>
              </w:rPr>
              <w:t xml:space="preserve">EASA </w:t>
            </w:r>
            <w:r w:rsidR="003F74E4">
              <w:rPr>
                <w:rFonts w:ascii="Arial" w:hAnsi="Arial" w:cs="Arial"/>
                <w:sz w:val="18"/>
                <w:szCs w:val="18"/>
              </w:rPr>
              <w:t>pour les aéronefs issus d’une certification EASA)</w:t>
            </w:r>
            <w:r w:rsidRPr="0033261D">
              <w:rPr>
                <w:rFonts w:ascii="Arial" w:hAnsi="Arial" w:cs="Arial"/>
                <w:sz w:val="18"/>
                <w:szCs w:val="18"/>
              </w:rPr>
              <w:t> :</w:t>
            </w:r>
          </w:p>
          <w:p w14:paraId="2307BF11" w14:textId="7AA792AA" w:rsidR="00914374" w:rsidRPr="00D76F1B" w:rsidRDefault="00914374" w:rsidP="00B36CF8">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A cross reference to other documents related </w:t>
            </w:r>
            <w:r w:rsidR="003F74E4" w:rsidRPr="00D76F1B">
              <w:rPr>
                <w:rFonts w:ascii="Arial" w:hAnsi="Arial" w:cs="Arial"/>
                <w:i/>
                <w:color w:val="595959"/>
                <w:sz w:val="16"/>
                <w:szCs w:val="16"/>
                <w:lang w:val="en-US"/>
              </w:rPr>
              <w:t>to:</w:t>
            </w:r>
          </w:p>
        </w:tc>
      </w:tr>
      <w:tr w:rsidR="00D7493A" w:rsidRPr="0033261D" w14:paraId="14CBE44A" w14:textId="77777777" w:rsidTr="00A82400">
        <w:trPr>
          <w:cantSplit/>
          <w:trHeight w:val="454"/>
        </w:trPr>
        <w:tc>
          <w:tcPr>
            <w:tcW w:w="675" w:type="dxa"/>
            <w:vMerge/>
            <w:vAlign w:val="center"/>
          </w:tcPr>
          <w:p w14:paraId="707A4BCC" w14:textId="77777777" w:rsidR="00D7493A" w:rsidRPr="0033261D" w:rsidRDefault="00D7493A" w:rsidP="00B71E32">
            <w:pPr>
              <w:jc w:val="center"/>
              <w:rPr>
                <w:rFonts w:ascii="Arial" w:hAnsi="Arial" w:cs="Arial"/>
                <w:sz w:val="16"/>
                <w:szCs w:val="16"/>
                <w:lang w:val="en-US"/>
              </w:rPr>
            </w:pPr>
          </w:p>
        </w:tc>
        <w:tc>
          <w:tcPr>
            <w:tcW w:w="4536" w:type="dxa"/>
            <w:vAlign w:val="center"/>
          </w:tcPr>
          <w:p w14:paraId="1EBAD06A" w14:textId="77777777" w:rsidR="00D7493A" w:rsidRPr="0033261D" w:rsidRDefault="00D7493A" w:rsidP="00B71E32">
            <w:pPr>
              <w:numPr>
                <w:ilvl w:val="0"/>
                <w:numId w:val="14"/>
              </w:numPr>
              <w:rPr>
                <w:rFonts w:ascii="Arial" w:hAnsi="Arial" w:cs="Arial"/>
                <w:sz w:val="18"/>
                <w:szCs w:val="18"/>
              </w:rPr>
            </w:pPr>
            <w:r w:rsidRPr="0033261D">
              <w:rPr>
                <w:rFonts w:ascii="Arial" w:hAnsi="Arial" w:cs="Arial"/>
                <w:sz w:val="18"/>
                <w:szCs w:val="18"/>
              </w:rPr>
              <w:t xml:space="preserve">Aux limites de vie </w:t>
            </w:r>
            <w:r w:rsidR="00AC512B">
              <w:rPr>
                <w:rFonts w:ascii="Arial" w:hAnsi="Arial" w:cs="Arial"/>
                <w:sz w:val="18"/>
                <w:szCs w:val="18"/>
              </w:rPr>
              <w:t xml:space="preserve">et inspections </w:t>
            </w:r>
            <w:r w:rsidRPr="0033261D">
              <w:rPr>
                <w:rFonts w:ascii="Arial" w:hAnsi="Arial" w:cs="Arial"/>
                <w:sz w:val="18"/>
                <w:szCs w:val="18"/>
              </w:rPr>
              <w:t>obligatoires</w:t>
            </w:r>
          </w:p>
          <w:p w14:paraId="7FDA3D5C" w14:textId="77777777" w:rsidR="00D7493A" w:rsidRPr="0010029F" w:rsidRDefault="00D7493A" w:rsidP="00914374">
            <w:pPr>
              <w:ind w:left="360"/>
              <w:rPr>
                <w:rFonts w:ascii="Arial" w:hAnsi="Arial" w:cs="Arial"/>
                <w:i/>
                <w:color w:val="595959"/>
                <w:sz w:val="16"/>
                <w:szCs w:val="16"/>
                <w:lang w:val="en-US"/>
              </w:rPr>
            </w:pPr>
            <w:r w:rsidRPr="00D76F1B">
              <w:rPr>
                <w:rFonts w:ascii="Arial" w:hAnsi="Arial" w:cs="Arial"/>
                <w:i/>
                <w:color w:val="595959"/>
                <w:sz w:val="16"/>
                <w:szCs w:val="16"/>
                <w:lang w:val="en-US"/>
              </w:rPr>
              <w:t>Mandatory</w:t>
            </w:r>
            <w:r w:rsidRPr="0010029F">
              <w:rPr>
                <w:rFonts w:ascii="Arial" w:hAnsi="Arial" w:cs="Arial"/>
                <w:i/>
                <w:color w:val="595959"/>
                <w:sz w:val="16"/>
                <w:szCs w:val="16"/>
                <w:lang w:val="en-US"/>
              </w:rPr>
              <w:t xml:space="preserve"> life</w:t>
            </w:r>
            <w:r w:rsidR="00610B5B" w:rsidRPr="0010029F">
              <w:rPr>
                <w:rFonts w:ascii="Arial" w:hAnsi="Arial" w:cs="Arial"/>
                <w:i/>
                <w:color w:val="595959"/>
                <w:sz w:val="16"/>
                <w:szCs w:val="16"/>
                <w:lang w:val="en-US"/>
              </w:rPr>
              <w:t xml:space="preserve"> and inspection</w:t>
            </w:r>
            <w:r w:rsidRPr="0010029F">
              <w:rPr>
                <w:rFonts w:ascii="Arial" w:hAnsi="Arial" w:cs="Arial"/>
                <w:i/>
                <w:color w:val="595959"/>
                <w:sz w:val="16"/>
                <w:szCs w:val="16"/>
                <w:lang w:val="en-US"/>
              </w:rPr>
              <w:t xml:space="preserve"> limitations</w:t>
            </w:r>
          </w:p>
        </w:tc>
        <w:sdt>
          <w:sdtPr>
            <w:rPr>
              <w:rFonts w:ascii="Arial" w:hAnsi="Arial" w:cs="Arial"/>
            </w:rPr>
            <w:id w:val="-726059215"/>
            <w14:checkbox>
              <w14:checked w14:val="0"/>
              <w14:checkedState w14:val="2612" w14:font="MS Gothic"/>
              <w14:uncheckedState w14:val="2610" w14:font="MS Gothic"/>
            </w14:checkbox>
          </w:sdtPr>
          <w:sdtContent>
            <w:tc>
              <w:tcPr>
                <w:tcW w:w="709" w:type="dxa"/>
                <w:vAlign w:val="center"/>
              </w:tcPr>
              <w:p w14:paraId="7270DDD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53312929"/>
            <w14:checkbox>
              <w14:checked w14:val="0"/>
              <w14:checkedState w14:val="2612" w14:font="MS Gothic"/>
              <w14:uncheckedState w14:val="2610" w14:font="MS Gothic"/>
            </w14:checkbox>
          </w:sdtPr>
          <w:sdtContent>
            <w:tc>
              <w:tcPr>
                <w:tcW w:w="709" w:type="dxa"/>
                <w:vAlign w:val="center"/>
              </w:tcPr>
              <w:p w14:paraId="6EFC79C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66D85899" w14:textId="77777777" w:rsidR="00D7493A" w:rsidRPr="0033261D" w:rsidRDefault="00D7493A" w:rsidP="00B36CF8">
            <w:pPr>
              <w:jc w:val="both"/>
              <w:rPr>
                <w:rFonts w:ascii="Arial" w:hAnsi="Arial" w:cs="Arial"/>
                <w:sz w:val="20"/>
                <w:szCs w:val="20"/>
              </w:rPr>
            </w:pPr>
          </w:p>
        </w:tc>
      </w:tr>
      <w:tr w:rsidR="00D7493A" w:rsidRPr="0033261D" w14:paraId="3CC6B301" w14:textId="77777777" w:rsidTr="00A82400">
        <w:trPr>
          <w:cantSplit/>
          <w:trHeight w:val="406"/>
        </w:trPr>
        <w:tc>
          <w:tcPr>
            <w:tcW w:w="675" w:type="dxa"/>
            <w:vMerge/>
            <w:vAlign w:val="center"/>
          </w:tcPr>
          <w:p w14:paraId="6D01A447" w14:textId="77777777" w:rsidR="00D7493A" w:rsidRPr="0033261D" w:rsidRDefault="00D7493A" w:rsidP="00B71E32">
            <w:pPr>
              <w:jc w:val="center"/>
              <w:rPr>
                <w:rFonts w:ascii="Arial" w:hAnsi="Arial" w:cs="Arial"/>
                <w:sz w:val="16"/>
                <w:szCs w:val="16"/>
              </w:rPr>
            </w:pPr>
          </w:p>
        </w:tc>
        <w:tc>
          <w:tcPr>
            <w:tcW w:w="4536" w:type="dxa"/>
            <w:vAlign w:val="center"/>
          </w:tcPr>
          <w:p w14:paraId="730816E0" w14:textId="77777777" w:rsidR="00D7493A" w:rsidRPr="0033261D" w:rsidRDefault="00D7493A" w:rsidP="00914374">
            <w:pPr>
              <w:numPr>
                <w:ilvl w:val="0"/>
                <w:numId w:val="14"/>
              </w:numPr>
              <w:rPr>
                <w:rFonts w:ascii="Arial" w:hAnsi="Arial" w:cs="Arial"/>
                <w:sz w:val="18"/>
                <w:szCs w:val="18"/>
              </w:rPr>
            </w:pPr>
            <w:r w:rsidRPr="0033261D">
              <w:rPr>
                <w:rFonts w:ascii="Arial" w:hAnsi="Arial" w:cs="Arial"/>
                <w:sz w:val="18"/>
                <w:szCs w:val="18"/>
              </w:rPr>
              <w:t xml:space="preserve">Aux "Certification Maintenance </w:t>
            </w:r>
            <w:proofErr w:type="spellStart"/>
            <w:r w:rsidRPr="00CC08E9">
              <w:rPr>
                <w:rFonts w:ascii="Arial" w:hAnsi="Arial" w:cs="Arial"/>
                <w:sz w:val="18"/>
                <w:szCs w:val="18"/>
              </w:rPr>
              <w:t>Requirements</w:t>
            </w:r>
            <w:proofErr w:type="spellEnd"/>
            <w:r w:rsidRPr="0033261D">
              <w:rPr>
                <w:rFonts w:ascii="Arial" w:hAnsi="Arial" w:cs="Arial"/>
                <w:sz w:val="18"/>
                <w:szCs w:val="18"/>
              </w:rPr>
              <w:t>" (CMR) si applicable</w:t>
            </w:r>
          </w:p>
          <w:p w14:paraId="18627C8C" w14:textId="77777777" w:rsidR="00D7493A" w:rsidRPr="00D76F1B" w:rsidRDefault="00D7493A" w:rsidP="00914374">
            <w:pPr>
              <w:ind w:left="360"/>
              <w:rPr>
                <w:rFonts w:ascii="Arial" w:hAnsi="Arial" w:cs="Arial"/>
                <w:i/>
                <w:color w:val="595959"/>
                <w:sz w:val="16"/>
                <w:szCs w:val="16"/>
              </w:rPr>
            </w:pPr>
            <w:r w:rsidRPr="00D76F1B">
              <w:rPr>
                <w:rFonts w:ascii="Arial" w:hAnsi="Arial" w:cs="Arial"/>
                <w:i/>
                <w:color w:val="595959"/>
                <w:sz w:val="16"/>
                <w:szCs w:val="16"/>
              </w:rPr>
              <w:t xml:space="preserve">Certification Maintenance </w:t>
            </w:r>
            <w:r w:rsidRPr="00D76F1B">
              <w:rPr>
                <w:rFonts w:ascii="Arial" w:hAnsi="Arial" w:cs="Arial"/>
                <w:i/>
                <w:color w:val="595959"/>
                <w:sz w:val="16"/>
                <w:szCs w:val="16"/>
                <w:lang w:val="en-US"/>
              </w:rPr>
              <w:t>Requirements</w:t>
            </w:r>
            <w:r w:rsidRPr="00D76F1B">
              <w:rPr>
                <w:rFonts w:ascii="Arial" w:hAnsi="Arial" w:cs="Arial"/>
                <w:i/>
                <w:color w:val="595959"/>
                <w:sz w:val="16"/>
                <w:szCs w:val="16"/>
              </w:rPr>
              <w:t xml:space="preserve"> (CMR) if applicable</w:t>
            </w:r>
          </w:p>
        </w:tc>
        <w:sdt>
          <w:sdtPr>
            <w:rPr>
              <w:rFonts w:ascii="Arial" w:hAnsi="Arial" w:cs="Arial"/>
            </w:rPr>
            <w:id w:val="400339535"/>
            <w14:checkbox>
              <w14:checked w14:val="0"/>
              <w14:checkedState w14:val="2612" w14:font="MS Gothic"/>
              <w14:uncheckedState w14:val="2610" w14:font="MS Gothic"/>
            </w14:checkbox>
          </w:sdtPr>
          <w:sdtContent>
            <w:tc>
              <w:tcPr>
                <w:tcW w:w="709" w:type="dxa"/>
                <w:vAlign w:val="center"/>
              </w:tcPr>
              <w:p w14:paraId="1550D35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52992641"/>
            <w14:checkbox>
              <w14:checked w14:val="0"/>
              <w14:checkedState w14:val="2612" w14:font="MS Gothic"/>
              <w14:uncheckedState w14:val="2610" w14:font="MS Gothic"/>
            </w14:checkbox>
          </w:sdtPr>
          <w:sdtContent>
            <w:tc>
              <w:tcPr>
                <w:tcW w:w="709" w:type="dxa"/>
                <w:vAlign w:val="center"/>
              </w:tcPr>
              <w:p w14:paraId="58C95BB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3FD07FE1" w14:textId="77777777" w:rsidR="00D7493A" w:rsidRPr="0033261D" w:rsidRDefault="00D7493A" w:rsidP="00B36CF8">
            <w:pPr>
              <w:jc w:val="both"/>
              <w:rPr>
                <w:rFonts w:ascii="Arial" w:hAnsi="Arial" w:cs="Arial"/>
                <w:sz w:val="20"/>
                <w:szCs w:val="20"/>
              </w:rPr>
            </w:pPr>
          </w:p>
        </w:tc>
      </w:tr>
      <w:tr w:rsidR="00D7493A" w:rsidRPr="0033261D" w14:paraId="7DAD7A28" w14:textId="77777777" w:rsidTr="00A82400">
        <w:trPr>
          <w:cantSplit/>
          <w:trHeight w:val="454"/>
        </w:trPr>
        <w:tc>
          <w:tcPr>
            <w:tcW w:w="675" w:type="dxa"/>
            <w:vMerge/>
            <w:vAlign w:val="center"/>
          </w:tcPr>
          <w:p w14:paraId="2DCE0628" w14:textId="77777777" w:rsidR="00D7493A" w:rsidRPr="0033261D" w:rsidRDefault="00D7493A" w:rsidP="00B71E32">
            <w:pPr>
              <w:jc w:val="center"/>
              <w:rPr>
                <w:rFonts w:ascii="Arial" w:hAnsi="Arial" w:cs="Arial"/>
                <w:sz w:val="16"/>
                <w:szCs w:val="16"/>
              </w:rPr>
            </w:pPr>
          </w:p>
        </w:tc>
        <w:tc>
          <w:tcPr>
            <w:tcW w:w="4536" w:type="dxa"/>
            <w:vAlign w:val="center"/>
          </w:tcPr>
          <w:p w14:paraId="53CEE95F" w14:textId="77777777" w:rsidR="00D7493A" w:rsidRPr="0033261D" w:rsidRDefault="00D7493A" w:rsidP="009B6A40">
            <w:pPr>
              <w:numPr>
                <w:ilvl w:val="0"/>
                <w:numId w:val="14"/>
              </w:numPr>
              <w:rPr>
                <w:rFonts w:ascii="Arial" w:hAnsi="Arial" w:cs="Arial"/>
                <w:sz w:val="18"/>
                <w:szCs w:val="18"/>
              </w:rPr>
            </w:pPr>
            <w:r w:rsidRPr="0033261D">
              <w:rPr>
                <w:rFonts w:ascii="Arial" w:hAnsi="Arial" w:cs="Arial"/>
                <w:sz w:val="18"/>
                <w:szCs w:val="18"/>
              </w:rPr>
              <w:t>A</w:t>
            </w:r>
            <w:r>
              <w:rPr>
                <w:rFonts w:ascii="Arial" w:hAnsi="Arial" w:cs="Arial"/>
                <w:sz w:val="18"/>
                <w:szCs w:val="18"/>
              </w:rPr>
              <w:t>ux consignes de navigabilité (</w:t>
            </w:r>
            <w:r w:rsidRPr="0033261D">
              <w:rPr>
                <w:rFonts w:ascii="Arial" w:hAnsi="Arial" w:cs="Arial"/>
                <w:sz w:val="18"/>
                <w:szCs w:val="18"/>
              </w:rPr>
              <w:t>CN)</w:t>
            </w:r>
          </w:p>
          <w:p w14:paraId="43DBCE3C" w14:textId="77777777" w:rsidR="00D7493A" w:rsidRPr="00D76F1B" w:rsidRDefault="00D7493A" w:rsidP="00914374">
            <w:pPr>
              <w:ind w:left="360"/>
              <w:rPr>
                <w:rFonts w:ascii="Arial" w:hAnsi="Arial" w:cs="Arial"/>
                <w:i/>
                <w:color w:val="595959"/>
                <w:sz w:val="16"/>
                <w:szCs w:val="16"/>
              </w:rPr>
            </w:pPr>
            <w:r w:rsidRPr="00D76F1B">
              <w:rPr>
                <w:rFonts w:ascii="Arial" w:hAnsi="Arial" w:cs="Arial"/>
                <w:i/>
                <w:color w:val="595959"/>
                <w:sz w:val="16"/>
                <w:szCs w:val="16"/>
                <w:lang w:val="en-US"/>
              </w:rPr>
              <w:t>Airworthiness</w:t>
            </w:r>
            <w:r w:rsidRPr="00D76F1B">
              <w:rPr>
                <w:rFonts w:ascii="Arial" w:hAnsi="Arial" w:cs="Arial"/>
                <w:i/>
                <w:color w:val="595959"/>
                <w:sz w:val="16"/>
                <w:szCs w:val="16"/>
              </w:rPr>
              <w:t xml:space="preserve"> Directives (AD)</w:t>
            </w:r>
          </w:p>
        </w:tc>
        <w:sdt>
          <w:sdtPr>
            <w:rPr>
              <w:rFonts w:ascii="Arial" w:hAnsi="Arial" w:cs="Arial"/>
            </w:rPr>
            <w:id w:val="-1924788621"/>
            <w14:checkbox>
              <w14:checked w14:val="0"/>
              <w14:checkedState w14:val="2612" w14:font="MS Gothic"/>
              <w14:uncheckedState w14:val="2610" w14:font="MS Gothic"/>
            </w14:checkbox>
          </w:sdtPr>
          <w:sdtContent>
            <w:tc>
              <w:tcPr>
                <w:tcW w:w="709" w:type="dxa"/>
                <w:vAlign w:val="center"/>
              </w:tcPr>
              <w:p w14:paraId="62839CC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936507435"/>
            <w14:checkbox>
              <w14:checked w14:val="0"/>
              <w14:checkedState w14:val="2612" w14:font="MS Gothic"/>
              <w14:uncheckedState w14:val="2610" w14:font="MS Gothic"/>
            </w14:checkbox>
          </w:sdtPr>
          <w:sdtContent>
            <w:tc>
              <w:tcPr>
                <w:tcW w:w="709" w:type="dxa"/>
                <w:vAlign w:val="center"/>
              </w:tcPr>
              <w:p w14:paraId="6E2254F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36232775" w14:textId="77777777" w:rsidR="00D7493A" w:rsidRPr="0033261D" w:rsidRDefault="00D7493A" w:rsidP="00B36CF8">
            <w:pPr>
              <w:jc w:val="both"/>
              <w:rPr>
                <w:rFonts w:ascii="Arial" w:hAnsi="Arial" w:cs="Arial"/>
                <w:sz w:val="20"/>
                <w:szCs w:val="20"/>
              </w:rPr>
            </w:pPr>
          </w:p>
        </w:tc>
      </w:tr>
      <w:tr w:rsidR="00D7493A" w:rsidRPr="0033261D" w14:paraId="2ECC88A6" w14:textId="77777777" w:rsidTr="00A82400">
        <w:trPr>
          <w:cantSplit/>
          <w:trHeight w:val="454"/>
        </w:trPr>
        <w:tc>
          <w:tcPr>
            <w:tcW w:w="675" w:type="dxa"/>
            <w:vMerge/>
            <w:vAlign w:val="center"/>
          </w:tcPr>
          <w:p w14:paraId="03345BC1" w14:textId="77777777" w:rsidR="00D7493A" w:rsidRPr="0033261D" w:rsidRDefault="00D7493A" w:rsidP="00B71E32">
            <w:pPr>
              <w:jc w:val="center"/>
              <w:rPr>
                <w:rFonts w:ascii="Arial" w:hAnsi="Arial" w:cs="Arial"/>
                <w:sz w:val="16"/>
                <w:szCs w:val="16"/>
              </w:rPr>
            </w:pPr>
          </w:p>
        </w:tc>
        <w:tc>
          <w:tcPr>
            <w:tcW w:w="4536" w:type="dxa"/>
            <w:vAlign w:val="center"/>
          </w:tcPr>
          <w:p w14:paraId="0AB09B1C" w14:textId="77777777" w:rsidR="00D7493A" w:rsidRPr="0033261D" w:rsidRDefault="00D7493A" w:rsidP="00B71E32">
            <w:pPr>
              <w:numPr>
                <w:ilvl w:val="0"/>
                <w:numId w:val="14"/>
              </w:numPr>
              <w:rPr>
                <w:rFonts w:ascii="Arial" w:hAnsi="Arial" w:cs="Arial"/>
                <w:sz w:val="18"/>
                <w:szCs w:val="18"/>
              </w:rPr>
            </w:pPr>
            <w:r w:rsidRPr="0033261D">
              <w:rPr>
                <w:rFonts w:ascii="Arial" w:hAnsi="Arial" w:cs="Arial"/>
                <w:sz w:val="18"/>
                <w:szCs w:val="18"/>
              </w:rPr>
              <w:t>Aux Limitations de navigabilité (ALI)</w:t>
            </w:r>
          </w:p>
          <w:p w14:paraId="343B4A28" w14:textId="77777777" w:rsidR="00D7493A" w:rsidRPr="00D76F1B" w:rsidRDefault="00D7493A" w:rsidP="006F0A2D">
            <w:pPr>
              <w:ind w:left="360"/>
              <w:rPr>
                <w:rFonts w:ascii="Arial" w:hAnsi="Arial" w:cs="Arial"/>
                <w:i/>
                <w:color w:val="595959"/>
                <w:sz w:val="16"/>
                <w:szCs w:val="16"/>
              </w:rPr>
            </w:pPr>
            <w:r w:rsidRPr="00D76F1B">
              <w:rPr>
                <w:rFonts w:ascii="Arial" w:hAnsi="Arial" w:cs="Arial"/>
                <w:i/>
                <w:color w:val="595959"/>
                <w:sz w:val="16"/>
                <w:szCs w:val="16"/>
                <w:lang w:val="en-US"/>
              </w:rPr>
              <w:t>Airworthiness</w:t>
            </w:r>
            <w:r w:rsidRPr="00D76F1B">
              <w:rPr>
                <w:rFonts w:ascii="Arial" w:hAnsi="Arial" w:cs="Arial"/>
                <w:i/>
                <w:color w:val="595959"/>
                <w:sz w:val="16"/>
                <w:szCs w:val="16"/>
              </w:rPr>
              <w:t xml:space="preserve"> limitations (ALI, AWL, …)</w:t>
            </w:r>
          </w:p>
        </w:tc>
        <w:sdt>
          <w:sdtPr>
            <w:rPr>
              <w:rFonts w:ascii="Arial" w:hAnsi="Arial" w:cs="Arial"/>
            </w:rPr>
            <w:id w:val="1577556142"/>
            <w14:checkbox>
              <w14:checked w14:val="0"/>
              <w14:checkedState w14:val="2612" w14:font="MS Gothic"/>
              <w14:uncheckedState w14:val="2610" w14:font="MS Gothic"/>
            </w14:checkbox>
          </w:sdtPr>
          <w:sdtContent>
            <w:tc>
              <w:tcPr>
                <w:tcW w:w="709" w:type="dxa"/>
                <w:vAlign w:val="center"/>
              </w:tcPr>
              <w:p w14:paraId="6198A7D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172171668"/>
            <w14:checkbox>
              <w14:checked w14:val="0"/>
              <w14:checkedState w14:val="2612" w14:font="MS Gothic"/>
              <w14:uncheckedState w14:val="2610" w14:font="MS Gothic"/>
            </w14:checkbox>
          </w:sdtPr>
          <w:sdtContent>
            <w:tc>
              <w:tcPr>
                <w:tcW w:w="709" w:type="dxa"/>
                <w:vAlign w:val="center"/>
              </w:tcPr>
              <w:p w14:paraId="386C442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2C7F682E" w14:textId="77777777" w:rsidR="00D7493A" w:rsidRPr="0033261D" w:rsidRDefault="00D7493A" w:rsidP="00B36CF8">
            <w:pPr>
              <w:jc w:val="both"/>
              <w:rPr>
                <w:rFonts w:ascii="Arial" w:hAnsi="Arial" w:cs="Arial"/>
                <w:sz w:val="20"/>
                <w:szCs w:val="20"/>
              </w:rPr>
            </w:pPr>
          </w:p>
        </w:tc>
      </w:tr>
      <w:tr w:rsidR="00D7493A" w:rsidRPr="0033261D" w14:paraId="66147B56" w14:textId="77777777" w:rsidTr="00A82400">
        <w:trPr>
          <w:cantSplit/>
          <w:trHeight w:val="454"/>
        </w:trPr>
        <w:tc>
          <w:tcPr>
            <w:tcW w:w="675" w:type="dxa"/>
            <w:vMerge/>
            <w:vAlign w:val="center"/>
          </w:tcPr>
          <w:p w14:paraId="77A31D45" w14:textId="77777777" w:rsidR="00D7493A" w:rsidRPr="0033261D" w:rsidRDefault="00D7493A" w:rsidP="00B71E32">
            <w:pPr>
              <w:jc w:val="center"/>
              <w:rPr>
                <w:rFonts w:ascii="Arial" w:hAnsi="Arial" w:cs="Arial"/>
                <w:sz w:val="16"/>
                <w:szCs w:val="16"/>
              </w:rPr>
            </w:pPr>
          </w:p>
        </w:tc>
        <w:tc>
          <w:tcPr>
            <w:tcW w:w="4536" w:type="dxa"/>
            <w:vAlign w:val="center"/>
          </w:tcPr>
          <w:p w14:paraId="47A6DF85" w14:textId="48281CA4" w:rsidR="00D7493A" w:rsidRPr="0033261D" w:rsidRDefault="00D7493A" w:rsidP="00A37E42">
            <w:pPr>
              <w:numPr>
                <w:ilvl w:val="0"/>
                <w:numId w:val="14"/>
              </w:numPr>
              <w:jc w:val="both"/>
              <w:rPr>
                <w:rFonts w:ascii="Arial" w:hAnsi="Arial" w:cs="Arial"/>
                <w:sz w:val="18"/>
                <w:szCs w:val="18"/>
              </w:rPr>
            </w:pPr>
            <w:r w:rsidRPr="0033261D">
              <w:rPr>
                <w:rFonts w:ascii="Arial" w:hAnsi="Arial" w:cs="Arial"/>
                <w:sz w:val="18"/>
                <w:szCs w:val="18"/>
              </w:rPr>
              <w:t>Identification spécifique de leur caractère obligatoire ou section spécifique</w:t>
            </w:r>
            <w:r>
              <w:rPr>
                <w:rFonts w:ascii="Arial" w:hAnsi="Arial" w:cs="Arial"/>
                <w:sz w:val="18"/>
                <w:szCs w:val="18"/>
              </w:rPr>
              <w:t xml:space="preserve"> – aucune déviation sur ces instructions n’est possible sans approbation de </w:t>
            </w:r>
            <w:r w:rsidR="004454EE">
              <w:rPr>
                <w:rFonts w:ascii="Arial" w:hAnsi="Arial" w:cs="Arial"/>
                <w:sz w:val="18"/>
                <w:szCs w:val="18"/>
              </w:rPr>
              <w:t>DGAC</w:t>
            </w:r>
            <w:r>
              <w:rPr>
                <w:rFonts w:ascii="Arial" w:hAnsi="Arial" w:cs="Arial"/>
                <w:sz w:val="18"/>
                <w:szCs w:val="18"/>
              </w:rPr>
              <w:t>.</w:t>
            </w:r>
          </w:p>
          <w:p w14:paraId="67D9CA1B" w14:textId="45DFA88D" w:rsidR="00D7493A" w:rsidRPr="00D76F1B" w:rsidRDefault="00D7493A">
            <w:pPr>
              <w:ind w:left="360"/>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Specific identification of the above </w:t>
            </w:r>
            <w:proofErr w:type="gramStart"/>
            <w:r w:rsidRPr="00D76F1B">
              <w:rPr>
                <w:rFonts w:ascii="Arial" w:hAnsi="Arial" w:cs="Arial"/>
                <w:i/>
                <w:color w:val="595959"/>
                <w:sz w:val="16"/>
                <w:szCs w:val="16"/>
                <w:lang w:val="en-US"/>
              </w:rPr>
              <w:t>items</w:t>
            </w:r>
            <w:proofErr w:type="gramEnd"/>
            <w:r w:rsidRPr="00D76F1B">
              <w:rPr>
                <w:rFonts w:ascii="Arial" w:hAnsi="Arial" w:cs="Arial"/>
                <w:i/>
                <w:color w:val="595959"/>
                <w:sz w:val="16"/>
                <w:szCs w:val="16"/>
                <w:lang w:val="en-US"/>
              </w:rPr>
              <w:t xml:space="preserve"> mandatory status</w:t>
            </w:r>
            <w:r>
              <w:rPr>
                <w:rFonts w:ascii="Arial" w:hAnsi="Arial" w:cs="Arial"/>
                <w:i/>
                <w:color w:val="595959"/>
                <w:sz w:val="16"/>
                <w:szCs w:val="16"/>
                <w:lang w:val="en-US"/>
              </w:rPr>
              <w:t xml:space="preserve"> or use of a dedicated section of the AMP to list them. Deviations to these instructions are not allowed without </w:t>
            </w:r>
            <w:r w:rsidR="004454EE">
              <w:rPr>
                <w:rFonts w:ascii="Arial" w:hAnsi="Arial" w:cs="Arial"/>
                <w:i/>
                <w:color w:val="595959"/>
                <w:sz w:val="16"/>
                <w:szCs w:val="16"/>
                <w:lang w:val="en-US"/>
              </w:rPr>
              <w:t xml:space="preserve">DGAC </w:t>
            </w:r>
            <w:r>
              <w:rPr>
                <w:rFonts w:ascii="Arial" w:hAnsi="Arial" w:cs="Arial"/>
                <w:i/>
                <w:color w:val="595959"/>
                <w:sz w:val="16"/>
                <w:szCs w:val="16"/>
                <w:lang w:val="en-US"/>
              </w:rPr>
              <w:t>approval.</w:t>
            </w:r>
          </w:p>
        </w:tc>
        <w:sdt>
          <w:sdtPr>
            <w:rPr>
              <w:rFonts w:ascii="Arial" w:hAnsi="Arial" w:cs="Arial"/>
            </w:rPr>
            <w:id w:val="762494785"/>
            <w14:checkbox>
              <w14:checked w14:val="0"/>
              <w14:checkedState w14:val="2612" w14:font="MS Gothic"/>
              <w14:uncheckedState w14:val="2610" w14:font="MS Gothic"/>
            </w14:checkbox>
          </w:sdtPr>
          <w:sdtContent>
            <w:tc>
              <w:tcPr>
                <w:tcW w:w="709" w:type="dxa"/>
                <w:vAlign w:val="center"/>
              </w:tcPr>
              <w:p w14:paraId="292B510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81360805"/>
            <w14:checkbox>
              <w14:checked w14:val="0"/>
              <w14:checkedState w14:val="2612" w14:font="MS Gothic"/>
              <w14:uncheckedState w14:val="2610" w14:font="MS Gothic"/>
            </w14:checkbox>
          </w:sdtPr>
          <w:sdtContent>
            <w:tc>
              <w:tcPr>
                <w:tcW w:w="709" w:type="dxa"/>
                <w:vAlign w:val="center"/>
              </w:tcPr>
              <w:p w14:paraId="7DCFCCCF"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tcPr>
          <w:p w14:paraId="27F1108B" w14:textId="77777777" w:rsidR="00D7493A" w:rsidRPr="0033261D" w:rsidRDefault="00D7493A" w:rsidP="00B36CF8">
            <w:pPr>
              <w:jc w:val="both"/>
              <w:rPr>
                <w:rFonts w:ascii="Arial" w:hAnsi="Arial" w:cs="Arial"/>
                <w:sz w:val="20"/>
                <w:szCs w:val="20"/>
              </w:rPr>
            </w:pPr>
          </w:p>
        </w:tc>
      </w:tr>
      <w:tr w:rsidR="00D7493A" w:rsidRPr="0033261D" w14:paraId="763530CC" w14:textId="77777777" w:rsidTr="00A82400">
        <w:trPr>
          <w:cantSplit/>
          <w:trHeight w:val="706"/>
        </w:trPr>
        <w:tc>
          <w:tcPr>
            <w:tcW w:w="675" w:type="dxa"/>
            <w:vAlign w:val="center"/>
          </w:tcPr>
          <w:p w14:paraId="3ACC8016"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1.1.18</w:t>
            </w:r>
          </w:p>
        </w:tc>
        <w:tc>
          <w:tcPr>
            <w:tcW w:w="4536" w:type="dxa"/>
            <w:vAlign w:val="center"/>
          </w:tcPr>
          <w:p w14:paraId="525AB0C5"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Si applicable, </w:t>
            </w:r>
            <w:r>
              <w:rPr>
                <w:rFonts w:ascii="Arial" w:hAnsi="Arial" w:cs="Arial"/>
                <w:sz w:val="18"/>
                <w:szCs w:val="18"/>
              </w:rPr>
              <w:t xml:space="preserve">détails ou référence du </w:t>
            </w:r>
            <w:r w:rsidRPr="0033261D">
              <w:rPr>
                <w:rFonts w:ascii="Arial" w:hAnsi="Arial" w:cs="Arial"/>
                <w:sz w:val="18"/>
                <w:szCs w:val="18"/>
              </w:rPr>
              <w:t xml:space="preserve">programme de fiabilité ou méthodes statistiques de surveillance continue </w:t>
            </w:r>
          </w:p>
          <w:p w14:paraId="32826626" w14:textId="18A131DE" w:rsidR="00D7493A" w:rsidRPr="00D76F1B" w:rsidRDefault="00D7493A" w:rsidP="004D45A1">
            <w:pPr>
              <w:jc w:val="both"/>
              <w:rPr>
                <w:rFonts w:ascii="Arial" w:hAnsi="Arial" w:cs="Arial"/>
                <w:color w:val="595959"/>
                <w:sz w:val="18"/>
                <w:szCs w:val="18"/>
                <w:lang w:val="en-US"/>
              </w:rPr>
            </w:pPr>
            <w:r w:rsidRPr="00D76F1B">
              <w:rPr>
                <w:rFonts w:ascii="Arial" w:hAnsi="Arial" w:cs="Arial"/>
                <w:i/>
                <w:color w:val="595959"/>
                <w:sz w:val="16"/>
                <w:szCs w:val="16"/>
                <w:lang w:val="en-US"/>
              </w:rPr>
              <w:t xml:space="preserve">Details </w:t>
            </w:r>
            <w:r>
              <w:rPr>
                <w:rFonts w:ascii="Arial" w:hAnsi="Arial" w:cs="Arial"/>
                <w:i/>
                <w:color w:val="595959"/>
                <w:sz w:val="16"/>
                <w:szCs w:val="16"/>
                <w:lang w:val="en-US"/>
              </w:rPr>
              <w:t xml:space="preserve">or reference </w:t>
            </w:r>
            <w:r w:rsidRPr="00D76F1B">
              <w:rPr>
                <w:rFonts w:ascii="Arial" w:hAnsi="Arial" w:cs="Arial"/>
                <w:i/>
                <w:color w:val="595959"/>
                <w:sz w:val="16"/>
                <w:szCs w:val="16"/>
                <w:lang w:val="en-US"/>
              </w:rPr>
              <w:t>of</w:t>
            </w:r>
            <w:r>
              <w:rPr>
                <w:rFonts w:ascii="Arial" w:hAnsi="Arial" w:cs="Arial"/>
                <w:i/>
                <w:color w:val="595959"/>
                <w:sz w:val="16"/>
                <w:szCs w:val="16"/>
                <w:lang w:val="en-US"/>
              </w:rPr>
              <w:t xml:space="preserve"> the</w:t>
            </w:r>
            <w:r w:rsidRPr="00D76F1B">
              <w:rPr>
                <w:rFonts w:ascii="Arial" w:hAnsi="Arial" w:cs="Arial"/>
                <w:i/>
                <w:color w:val="595959"/>
                <w:sz w:val="16"/>
                <w:szCs w:val="16"/>
                <w:lang w:val="en-US"/>
              </w:rPr>
              <w:t xml:space="preserve"> reliability program or statistical methods of continuous Surveillance, </w:t>
            </w:r>
          </w:p>
        </w:tc>
        <w:sdt>
          <w:sdtPr>
            <w:rPr>
              <w:rFonts w:ascii="Arial" w:hAnsi="Arial" w:cs="Arial"/>
            </w:rPr>
            <w:id w:val="-258524156"/>
            <w14:checkbox>
              <w14:checked w14:val="0"/>
              <w14:checkedState w14:val="2612" w14:font="MS Gothic"/>
              <w14:uncheckedState w14:val="2610" w14:font="MS Gothic"/>
            </w14:checkbox>
          </w:sdtPr>
          <w:sdtContent>
            <w:tc>
              <w:tcPr>
                <w:tcW w:w="709" w:type="dxa"/>
                <w:vAlign w:val="center"/>
              </w:tcPr>
              <w:p w14:paraId="4F959E7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87310587"/>
            <w14:checkbox>
              <w14:checked w14:val="0"/>
              <w14:checkedState w14:val="2612" w14:font="MS Gothic"/>
              <w14:uncheckedState w14:val="2610" w14:font="MS Gothic"/>
            </w14:checkbox>
          </w:sdtPr>
          <w:sdtContent>
            <w:tc>
              <w:tcPr>
                <w:tcW w:w="709" w:type="dxa"/>
                <w:vAlign w:val="center"/>
              </w:tcPr>
              <w:p w14:paraId="39EC185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316E796E" w14:textId="77777777" w:rsidR="00D7493A" w:rsidRPr="0033261D" w:rsidRDefault="00D7493A" w:rsidP="00B36CF8">
            <w:pPr>
              <w:jc w:val="both"/>
              <w:rPr>
                <w:rFonts w:ascii="Arial" w:hAnsi="Arial" w:cs="Arial"/>
                <w:sz w:val="20"/>
                <w:szCs w:val="20"/>
              </w:rPr>
            </w:pPr>
          </w:p>
        </w:tc>
      </w:tr>
      <w:tr w:rsidR="00D7493A" w:rsidRPr="0033261D" w14:paraId="4AAF290D" w14:textId="77777777" w:rsidTr="00A82400">
        <w:trPr>
          <w:cantSplit/>
          <w:trHeight w:val="971"/>
        </w:trPr>
        <w:tc>
          <w:tcPr>
            <w:tcW w:w="675" w:type="dxa"/>
            <w:vAlign w:val="center"/>
          </w:tcPr>
          <w:p w14:paraId="719DF905"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1.1.19</w:t>
            </w:r>
          </w:p>
        </w:tc>
        <w:tc>
          <w:tcPr>
            <w:tcW w:w="4536" w:type="dxa"/>
            <w:vAlign w:val="center"/>
          </w:tcPr>
          <w:p w14:paraId="546718D8"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Déclaration </w:t>
            </w:r>
            <w:r>
              <w:rPr>
                <w:rFonts w:ascii="Arial" w:hAnsi="Arial" w:cs="Arial"/>
                <w:sz w:val="18"/>
                <w:szCs w:val="18"/>
              </w:rPr>
              <w:t xml:space="preserve">qui indique que les pratiques et procédures utilisés pour satisfaire au PE </w:t>
            </w:r>
            <w:r w:rsidRPr="0033261D">
              <w:rPr>
                <w:rFonts w:ascii="Arial" w:hAnsi="Arial" w:cs="Arial"/>
                <w:sz w:val="18"/>
                <w:szCs w:val="18"/>
              </w:rPr>
              <w:t xml:space="preserve">sont dans les standards spécifiés par le TCH. Si </w:t>
            </w:r>
            <w:r>
              <w:rPr>
                <w:rFonts w:ascii="Arial" w:hAnsi="Arial" w:cs="Arial"/>
                <w:sz w:val="18"/>
                <w:szCs w:val="18"/>
              </w:rPr>
              <w:t>des pratiques et procédures approuvés, différentes de celles du TCH sont utilisés</w:t>
            </w:r>
            <w:r w:rsidRPr="0033261D">
              <w:rPr>
                <w:rFonts w:ascii="Arial" w:hAnsi="Arial" w:cs="Arial"/>
                <w:sz w:val="18"/>
                <w:szCs w:val="18"/>
              </w:rPr>
              <w:t>, la déclaration doit faire référence aux standards approuvés appliqués</w:t>
            </w:r>
            <w:r>
              <w:rPr>
                <w:rFonts w:ascii="Arial" w:hAnsi="Arial" w:cs="Arial"/>
                <w:sz w:val="18"/>
                <w:szCs w:val="18"/>
              </w:rPr>
              <w:t>.</w:t>
            </w:r>
          </w:p>
          <w:p w14:paraId="12310331" w14:textId="772953FD" w:rsidR="00D7493A" w:rsidRPr="00D76F1B" w:rsidRDefault="00D7493A">
            <w:pPr>
              <w:jc w:val="both"/>
              <w:rPr>
                <w:rFonts w:ascii="Arial" w:hAnsi="Arial" w:cs="Arial"/>
                <w:color w:val="595959"/>
                <w:sz w:val="18"/>
                <w:szCs w:val="18"/>
                <w:lang w:val="en-US"/>
              </w:rPr>
            </w:pPr>
            <w:r w:rsidRPr="00D76F1B">
              <w:rPr>
                <w:rFonts w:ascii="Arial" w:hAnsi="Arial" w:cs="Arial"/>
                <w:i/>
                <w:color w:val="595959"/>
                <w:sz w:val="16"/>
                <w:szCs w:val="16"/>
                <w:lang w:val="en-US"/>
              </w:rPr>
              <w:t>A statement that practices and procedures</w:t>
            </w:r>
            <w:r>
              <w:rPr>
                <w:rFonts w:ascii="Arial" w:hAnsi="Arial" w:cs="Arial"/>
                <w:i/>
                <w:color w:val="595959"/>
                <w:sz w:val="16"/>
                <w:szCs w:val="16"/>
                <w:lang w:val="en-US"/>
              </w:rPr>
              <w:t xml:space="preserve"> to satisfy the AMP should be to the</w:t>
            </w:r>
            <w:r w:rsidRPr="00D76F1B">
              <w:rPr>
                <w:rFonts w:ascii="Arial" w:hAnsi="Arial" w:cs="Arial"/>
                <w:i/>
                <w:color w:val="595959"/>
                <w:sz w:val="16"/>
                <w:szCs w:val="16"/>
                <w:lang w:val="en-US"/>
              </w:rPr>
              <w:t xml:space="preserve"> standards specified by the TC holder. </w:t>
            </w:r>
            <w:r>
              <w:rPr>
                <w:rFonts w:ascii="Arial" w:hAnsi="Arial" w:cs="Arial"/>
                <w:i/>
                <w:color w:val="595959"/>
                <w:sz w:val="16"/>
                <w:szCs w:val="16"/>
                <w:lang w:val="en-US"/>
              </w:rPr>
              <w:t xml:space="preserve">In the case of approved </w:t>
            </w:r>
            <w:r w:rsidR="004454EE">
              <w:rPr>
                <w:rFonts w:ascii="Arial" w:hAnsi="Arial" w:cs="Arial"/>
                <w:i/>
                <w:color w:val="595959"/>
                <w:sz w:val="16"/>
                <w:szCs w:val="16"/>
                <w:lang w:val="en-US"/>
              </w:rPr>
              <w:t>practices</w:t>
            </w:r>
            <w:r>
              <w:rPr>
                <w:rFonts w:ascii="Arial" w:hAnsi="Arial" w:cs="Arial"/>
                <w:i/>
                <w:color w:val="595959"/>
                <w:sz w:val="16"/>
                <w:szCs w:val="16"/>
                <w:lang w:val="en-US"/>
              </w:rPr>
              <w:t xml:space="preserve"> and procedures that </w:t>
            </w:r>
            <w:r w:rsidR="004454EE">
              <w:rPr>
                <w:rFonts w:ascii="Arial" w:hAnsi="Arial" w:cs="Arial"/>
                <w:i/>
                <w:color w:val="595959"/>
                <w:sz w:val="16"/>
                <w:szCs w:val="16"/>
                <w:lang w:val="en-US"/>
              </w:rPr>
              <w:t xml:space="preserve">differ, </w:t>
            </w:r>
            <w:r w:rsidR="004454EE" w:rsidRPr="00D76F1B">
              <w:rPr>
                <w:rFonts w:ascii="Arial" w:hAnsi="Arial" w:cs="Arial"/>
                <w:i/>
                <w:color w:val="595959"/>
                <w:sz w:val="16"/>
                <w:szCs w:val="16"/>
                <w:lang w:val="en-US"/>
              </w:rPr>
              <w:t>the</w:t>
            </w:r>
            <w:r w:rsidRPr="00D76F1B">
              <w:rPr>
                <w:rFonts w:ascii="Arial" w:hAnsi="Arial" w:cs="Arial"/>
                <w:i/>
                <w:color w:val="595959"/>
                <w:sz w:val="16"/>
                <w:szCs w:val="16"/>
                <w:lang w:val="en-US"/>
              </w:rPr>
              <w:t xml:space="preserve"> statement should refer to the approved practices and procedures that differ.</w:t>
            </w:r>
          </w:p>
        </w:tc>
        <w:sdt>
          <w:sdtPr>
            <w:rPr>
              <w:rFonts w:ascii="Arial" w:hAnsi="Arial" w:cs="Arial"/>
            </w:rPr>
            <w:id w:val="143171342"/>
            <w14:checkbox>
              <w14:checked w14:val="0"/>
              <w14:checkedState w14:val="2612" w14:font="MS Gothic"/>
              <w14:uncheckedState w14:val="2610" w14:font="MS Gothic"/>
            </w14:checkbox>
          </w:sdtPr>
          <w:sdtContent>
            <w:tc>
              <w:tcPr>
                <w:tcW w:w="709" w:type="dxa"/>
                <w:vAlign w:val="center"/>
              </w:tcPr>
              <w:p w14:paraId="7D5437C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81854892"/>
            <w14:checkbox>
              <w14:checked w14:val="0"/>
              <w14:checkedState w14:val="2612" w14:font="MS Gothic"/>
              <w14:uncheckedState w14:val="2610" w14:font="MS Gothic"/>
            </w14:checkbox>
          </w:sdtPr>
          <w:sdtContent>
            <w:tc>
              <w:tcPr>
                <w:tcW w:w="709" w:type="dxa"/>
                <w:vAlign w:val="center"/>
              </w:tcPr>
              <w:p w14:paraId="22ECCA5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711B9850" w14:textId="77777777" w:rsidR="00D7493A" w:rsidRPr="0033261D" w:rsidRDefault="00D7493A" w:rsidP="00B36CF8">
            <w:pPr>
              <w:jc w:val="both"/>
              <w:rPr>
                <w:rFonts w:ascii="Arial" w:hAnsi="Arial" w:cs="Arial"/>
                <w:sz w:val="20"/>
                <w:szCs w:val="20"/>
              </w:rPr>
            </w:pPr>
          </w:p>
        </w:tc>
      </w:tr>
      <w:tr w:rsidR="00D7493A" w:rsidRPr="0033261D" w14:paraId="46C46D85" w14:textId="77777777" w:rsidTr="00A82400">
        <w:trPr>
          <w:cantSplit/>
          <w:trHeight w:val="702"/>
        </w:trPr>
        <w:tc>
          <w:tcPr>
            <w:tcW w:w="675" w:type="dxa"/>
            <w:vAlign w:val="center"/>
          </w:tcPr>
          <w:p w14:paraId="3CC6B875"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1.1.20</w:t>
            </w:r>
          </w:p>
        </w:tc>
        <w:tc>
          <w:tcPr>
            <w:tcW w:w="4536" w:type="dxa"/>
            <w:vAlign w:val="center"/>
          </w:tcPr>
          <w:p w14:paraId="2E9F2716"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Définition de chaque </w:t>
            </w:r>
            <w:r>
              <w:rPr>
                <w:rFonts w:ascii="Arial" w:hAnsi="Arial" w:cs="Arial"/>
                <w:sz w:val="18"/>
                <w:szCs w:val="18"/>
              </w:rPr>
              <w:t>type d’</w:t>
            </w:r>
            <w:r w:rsidRPr="0033261D">
              <w:rPr>
                <w:rFonts w:ascii="Arial" w:hAnsi="Arial" w:cs="Arial"/>
                <w:sz w:val="18"/>
                <w:szCs w:val="18"/>
              </w:rPr>
              <w:t xml:space="preserve">opération de maintenance </w:t>
            </w:r>
            <w:r>
              <w:rPr>
                <w:rFonts w:ascii="Arial" w:hAnsi="Arial" w:cs="Arial"/>
                <w:sz w:val="18"/>
                <w:szCs w:val="18"/>
              </w:rPr>
              <w:t>utilisé dans le</w:t>
            </w:r>
            <w:r w:rsidRPr="0033261D">
              <w:rPr>
                <w:rFonts w:ascii="Arial" w:hAnsi="Arial" w:cs="Arial"/>
                <w:sz w:val="18"/>
                <w:szCs w:val="18"/>
              </w:rPr>
              <w:t xml:space="preserve"> PE</w:t>
            </w:r>
          </w:p>
          <w:p w14:paraId="2AAB54E1" w14:textId="77777777" w:rsidR="00D7493A" w:rsidRPr="00D76F1B" w:rsidRDefault="00D7493A">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Each maintenance task quoted should be defined in </w:t>
            </w:r>
            <w:r>
              <w:rPr>
                <w:rFonts w:ascii="Arial" w:hAnsi="Arial" w:cs="Arial"/>
                <w:i/>
                <w:color w:val="595959"/>
                <w:sz w:val="16"/>
                <w:szCs w:val="16"/>
                <w:lang w:val="en-US"/>
              </w:rPr>
              <w:t>this</w:t>
            </w:r>
            <w:r w:rsidRPr="00D76F1B">
              <w:rPr>
                <w:rFonts w:ascii="Arial" w:hAnsi="Arial" w:cs="Arial"/>
                <w:i/>
                <w:color w:val="595959"/>
                <w:sz w:val="16"/>
                <w:szCs w:val="16"/>
                <w:lang w:val="en-US"/>
              </w:rPr>
              <w:t xml:space="preserve"> definition section of the AMP</w:t>
            </w:r>
          </w:p>
        </w:tc>
        <w:sdt>
          <w:sdtPr>
            <w:rPr>
              <w:rFonts w:ascii="Arial" w:hAnsi="Arial" w:cs="Arial"/>
            </w:rPr>
            <w:id w:val="-1477755896"/>
            <w14:checkbox>
              <w14:checked w14:val="0"/>
              <w14:checkedState w14:val="2612" w14:font="MS Gothic"/>
              <w14:uncheckedState w14:val="2610" w14:font="MS Gothic"/>
            </w14:checkbox>
          </w:sdtPr>
          <w:sdtContent>
            <w:tc>
              <w:tcPr>
                <w:tcW w:w="709" w:type="dxa"/>
                <w:vAlign w:val="center"/>
              </w:tcPr>
              <w:p w14:paraId="09E40612" w14:textId="3E87F53A" w:rsidR="00D7493A" w:rsidRPr="0033261D" w:rsidRDefault="00C411AF" w:rsidP="00633F5B">
                <w:pPr>
                  <w:jc w:val="center"/>
                  <w:rPr>
                    <w:rFonts w:ascii="Arial" w:hAnsi="Arial" w:cs="Arial"/>
                    <w:sz w:val="20"/>
                    <w:szCs w:val="20"/>
                  </w:rPr>
                </w:pPr>
                <w:r>
                  <w:rPr>
                    <w:rFonts w:ascii="MS Gothic" w:eastAsia="MS Gothic" w:hAnsi="MS Gothic" w:cs="Arial" w:hint="eastAsia"/>
                  </w:rPr>
                  <w:t>☐</w:t>
                </w:r>
              </w:p>
            </w:tc>
          </w:sdtContent>
        </w:sdt>
        <w:sdt>
          <w:sdtPr>
            <w:rPr>
              <w:rFonts w:ascii="Arial" w:hAnsi="Arial" w:cs="Arial"/>
            </w:rPr>
            <w:id w:val="1202509555"/>
            <w14:checkbox>
              <w14:checked w14:val="0"/>
              <w14:checkedState w14:val="2612" w14:font="MS Gothic"/>
              <w14:uncheckedState w14:val="2610" w14:font="MS Gothic"/>
            </w14:checkbox>
          </w:sdtPr>
          <w:sdtContent>
            <w:tc>
              <w:tcPr>
                <w:tcW w:w="709" w:type="dxa"/>
                <w:vAlign w:val="center"/>
              </w:tcPr>
              <w:p w14:paraId="0BC99B3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vAlign w:val="center"/>
          </w:tcPr>
          <w:p w14:paraId="505422B6" w14:textId="77777777" w:rsidR="00D7493A" w:rsidRPr="0033261D" w:rsidRDefault="00D7493A" w:rsidP="00B36CF8">
            <w:pPr>
              <w:jc w:val="both"/>
              <w:rPr>
                <w:rFonts w:ascii="Arial" w:hAnsi="Arial" w:cs="Arial"/>
                <w:sz w:val="20"/>
                <w:szCs w:val="20"/>
              </w:rPr>
            </w:pPr>
          </w:p>
        </w:tc>
      </w:tr>
      <w:tr w:rsidR="00F95A8D" w:rsidRPr="002B5005" w14:paraId="6B3050B0" w14:textId="77777777" w:rsidTr="00B53E67">
        <w:trPr>
          <w:cantSplit/>
          <w:trHeight w:val="633"/>
        </w:trPr>
        <w:tc>
          <w:tcPr>
            <w:tcW w:w="675" w:type="dxa"/>
            <w:vMerge w:val="restart"/>
            <w:vAlign w:val="center"/>
          </w:tcPr>
          <w:p w14:paraId="10ABD023" w14:textId="1636326E" w:rsidR="00F95A8D" w:rsidRPr="00DC2D3F" w:rsidRDefault="00F95A8D" w:rsidP="00C411AF">
            <w:pPr>
              <w:jc w:val="center"/>
              <w:rPr>
                <w:rFonts w:ascii="Arial" w:hAnsi="Arial" w:cs="Arial"/>
                <w:sz w:val="16"/>
                <w:szCs w:val="16"/>
              </w:rPr>
            </w:pPr>
            <w:r w:rsidRPr="00DC2D3F">
              <w:rPr>
                <w:rFonts w:ascii="Arial" w:hAnsi="Arial" w:cs="Arial"/>
                <w:sz w:val="16"/>
                <w:szCs w:val="16"/>
              </w:rPr>
              <w:t>1.1.21</w:t>
            </w:r>
          </w:p>
        </w:tc>
        <w:tc>
          <w:tcPr>
            <w:tcW w:w="4536" w:type="dxa"/>
            <w:vMerge w:val="restart"/>
            <w:vAlign w:val="center"/>
          </w:tcPr>
          <w:p w14:paraId="0668949E" w14:textId="3889A314" w:rsidR="00F95A8D" w:rsidRPr="00DC2D3F" w:rsidRDefault="00F95A8D" w:rsidP="00C411AF">
            <w:pPr>
              <w:jc w:val="both"/>
              <w:rPr>
                <w:rFonts w:ascii="Arial" w:hAnsi="Arial" w:cs="Arial"/>
                <w:sz w:val="18"/>
                <w:szCs w:val="18"/>
              </w:rPr>
            </w:pPr>
            <w:r w:rsidRPr="00DC2D3F">
              <w:rPr>
                <w:rFonts w:ascii="Arial" w:hAnsi="Arial" w:cs="Arial"/>
                <w:sz w:val="18"/>
                <w:szCs w:val="18"/>
              </w:rPr>
              <w:t>Pour les avions de grande capacité</w:t>
            </w:r>
            <w:r w:rsidR="004454EE">
              <w:rPr>
                <w:rFonts w:ascii="Arial" w:hAnsi="Arial" w:cs="Arial"/>
                <w:sz w:val="18"/>
                <w:szCs w:val="18"/>
              </w:rPr>
              <w:t xml:space="preserve"> issus d’une certification EASA</w:t>
            </w:r>
            <w:r w:rsidRPr="00DC2D3F">
              <w:rPr>
                <w:rFonts w:ascii="Arial" w:hAnsi="Arial" w:cs="Arial"/>
                <w:sz w:val="18"/>
                <w:szCs w:val="18"/>
              </w:rPr>
              <w:t>, démonstration de la conformité au point 26.</w:t>
            </w:r>
            <w:r w:rsidR="0056362F" w:rsidRPr="00DC2D3F">
              <w:rPr>
                <w:rFonts w:ascii="Arial" w:hAnsi="Arial" w:cs="Arial"/>
                <w:sz w:val="18"/>
                <w:szCs w:val="18"/>
              </w:rPr>
              <w:t>201</w:t>
            </w:r>
            <w:r w:rsidRPr="00DC2D3F">
              <w:rPr>
                <w:rFonts w:ascii="Arial" w:hAnsi="Arial" w:cs="Arial"/>
                <w:sz w:val="18"/>
                <w:szCs w:val="18"/>
              </w:rPr>
              <w:t xml:space="preserve"> de l’annexe I (partie 26) du règlement (UE) 2015/640 :</w:t>
            </w:r>
          </w:p>
          <w:p w14:paraId="751A1583" w14:textId="77777777" w:rsidR="00F95A8D" w:rsidRPr="00DC2D3F" w:rsidRDefault="00F95A8D" w:rsidP="00C411AF">
            <w:pPr>
              <w:pStyle w:val="Paragraphedeliste"/>
              <w:numPr>
                <w:ilvl w:val="0"/>
                <w:numId w:val="45"/>
              </w:numPr>
              <w:jc w:val="both"/>
              <w:rPr>
                <w:rFonts w:ascii="Arial" w:hAnsi="Arial" w:cs="Arial"/>
                <w:sz w:val="18"/>
                <w:szCs w:val="18"/>
              </w:rPr>
            </w:pPr>
            <w:r w:rsidRPr="00DC2D3F">
              <w:rPr>
                <w:rFonts w:ascii="Arial" w:hAnsi="Arial" w:cs="Arial"/>
                <w:sz w:val="18"/>
                <w:szCs w:val="18"/>
              </w:rPr>
              <w:t>Soit par l’intégration dans le PE d’une tâche quotidienne de la vérification de la pression des pneumatiques (CS 26.201 (b) (1))</w:t>
            </w:r>
          </w:p>
          <w:p w14:paraId="03FD158F" w14:textId="77777777" w:rsidR="00F95A8D" w:rsidRPr="00DC2D3F" w:rsidRDefault="00F95A8D" w:rsidP="00C411AF">
            <w:pPr>
              <w:pStyle w:val="Paragraphedeliste"/>
              <w:numPr>
                <w:ilvl w:val="0"/>
                <w:numId w:val="45"/>
              </w:numPr>
              <w:jc w:val="both"/>
              <w:rPr>
                <w:rFonts w:ascii="Arial" w:hAnsi="Arial" w:cs="Arial"/>
                <w:sz w:val="18"/>
                <w:szCs w:val="18"/>
              </w:rPr>
            </w:pPr>
            <w:r w:rsidRPr="00DC2D3F">
              <w:rPr>
                <w:rFonts w:ascii="Arial" w:hAnsi="Arial" w:cs="Arial"/>
                <w:sz w:val="18"/>
                <w:szCs w:val="18"/>
              </w:rPr>
              <w:t>Soit par la configuration de l’avion qui doit être équipé d’un système de surveillance de la pression des pneumatiques (CS 26.201 (b) (2))</w:t>
            </w:r>
          </w:p>
          <w:p w14:paraId="2D687F9D" w14:textId="6E68D41B" w:rsidR="0015731B" w:rsidRPr="00DC2D3F" w:rsidRDefault="0015731B" w:rsidP="0015731B">
            <w:pPr>
              <w:ind w:left="45"/>
              <w:jc w:val="both"/>
              <w:rPr>
                <w:rFonts w:ascii="Arial" w:hAnsi="Arial" w:cs="Arial"/>
                <w:i/>
                <w:iCs/>
                <w:sz w:val="16"/>
                <w:szCs w:val="16"/>
                <w:lang w:val="en-US"/>
              </w:rPr>
            </w:pPr>
            <w:r w:rsidRPr="00DC2D3F">
              <w:rPr>
                <w:rFonts w:ascii="Arial" w:hAnsi="Arial" w:cs="Arial"/>
                <w:i/>
                <w:iCs/>
                <w:sz w:val="16"/>
                <w:szCs w:val="16"/>
                <w:lang w:val="en-US"/>
              </w:rPr>
              <w:t>For large-capacity aircraft, demonstration of compliance with point 26.</w:t>
            </w:r>
            <w:r w:rsidR="001B6D27" w:rsidRPr="00DC2D3F">
              <w:rPr>
                <w:rFonts w:ascii="Arial" w:hAnsi="Arial" w:cs="Arial"/>
                <w:i/>
                <w:iCs/>
                <w:sz w:val="16"/>
                <w:szCs w:val="16"/>
                <w:lang w:val="en-US"/>
              </w:rPr>
              <w:t>201</w:t>
            </w:r>
            <w:r w:rsidRPr="00DC2D3F">
              <w:rPr>
                <w:rFonts w:ascii="Arial" w:hAnsi="Arial" w:cs="Arial"/>
                <w:i/>
                <w:iCs/>
                <w:sz w:val="16"/>
                <w:szCs w:val="16"/>
                <w:lang w:val="en-US"/>
              </w:rPr>
              <w:t xml:space="preserve"> of Annex I (Part 26) of Regulation (EU) 2015/640:</w:t>
            </w:r>
          </w:p>
          <w:p w14:paraId="1CF46F6C" w14:textId="7ECA717A" w:rsidR="0015731B" w:rsidRPr="00DC2D3F" w:rsidRDefault="0015731B" w:rsidP="0015731B">
            <w:pPr>
              <w:ind w:left="45"/>
              <w:jc w:val="both"/>
              <w:rPr>
                <w:rFonts w:ascii="Arial" w:hAnsi="Arial" w:cs="Arial"/>
                <w:i/>
                <w:iCs/>
                <w:sz w:val="16"/>
                <w:szCs w:val="16"/>
                <w:lang w:val="en-US"/>
              </w:rPr>
            </w:pPr>
            <w:r w:rsidRPr="00DC2D3F">
              <w:rPr>
                <w:rFonts w:ascii="Arial" w:hAnsi="Arial" w:cs="Arial"/>
                <w:i/>
                <w:iCs/>
                <w:sz w:val="16"/>
                <w:szCs w:val="16"/>
                <w:lang w:val="en-US"/>
              </w:rPr>
              <w:t xml:space="preserve">- Either by incorporating a daily tire pressure check task into the </w:t>
            </w:r>
            <w:r w:rsidR="001B6D27" w:rsidRPr="00DC2D3F">
              <w:rPr>
                <w:rFonts w:ascii="Arial" w:hAnsi="Arial" w:cs="Arial"/>
                <w:i/>
                <w:iCs/>
                <w:sz w:val="16"/>
                <w:szCs w:val="16"/>
                <w:lang w:val="en-US"/>
              </w:rPr>
              <w:t>AMP</w:t>
            </w:r>
            <w:r w:rsidRPr="00DC2D3F">
              <w:rPr>
                <w:rFonts w:ascii="Arial" w:hAnsi="Arial" w:cs="Arial"/>
                <w:i/>
                <w:iCs/>
                <w:sz w:val="16"/>
                <w:szCs w:val="16"/>
                <w:lang w:val="en-US"/>
              </w:rPr>
              <w:t xml:space="preserve"> (CS 26.201 (b) (1))</w:t>
            </w:r>
          </w:p>
          <w:p w14:paraId="2A5C9513" w14:textId="21C73755" w:rsidR="0015731B" w:rsidRPr="00DC2D3F" w:rsidRDefault="0015731B" w:rsidP="00B53E67">
            <w:pPr>
              <w:ind w:left="45"/>
              <w:jc w:val="both"/>
              <w:rPr>
                <w:rFonts w:ascii="Arial" w:hAnsi="Arial" w:cs="Arial"/>
                <w:sz w:val="18"/>
                <w:szCs w:val="18"/>
                <w:lang w:val="en-US"/>
              </w:rPr>
            </w:pPr>
            <w:r w:rsidRPr="00DC2D3F">
              <w:rPr>
                <w:rFonts w:ascii="Arial" w:hAnsi="Arial" w:cs="Arial"/>
                <w:i/>
                <w:iCs/>
                <w:sz w:val="16"/>
                <w:szCs w:val="16"/>
                <w:lang w:val="en-US"/>
              </w:rPr>
              <w:t xml:space="preserve">- Or </w:t>
            </w:r>
            <w:proofErr w:type="gramStart"/>
            <w:r w:rsidR="001B6D27" w:rsidRPr="00DC2D3F">
              <w:rPr>
                <w:rFonts w:ascii="Arial" w:hAnsi="Arial" w:cs="Arial"/>
                <w:i/>
                <w:iCs/>
                <w:sz w:val="16"/>
                <w:szCs w:val="16"/>
                <w:lang w:val="en-US"/>
              </w:rPr>
              <w:t>thru</w:t>
            </w:r>
            <w:proofErr w:type="gramEnd"/>
            <w:r w:rsidR="001B6D27" w:rsidRPr="00DC2D3F">
              <w:rPr>
                <w:rFonts w:ascii="Arial" w:hAnsi="Arial" w:cs="Arial"/>
                <w:i/>
                <w:iCs/>
                <w:sz w:val="16"/>
                <w:szCs w:val="16"/>
                <w:lang w:val="en-US"/>
              </w:rPr>
              <w:t xml:space="preserve"> the</w:t>
            </w:r>
            <w:r w:rsidRPr="00DC2D3F">
              <w:rPr>
                <w:rFonts w:ascii="Arial" w:hAnsi="Arial" w:cs="Arial"/>
                <w:i/>
                <w:iCs/>
                <w:sz w:val="16"/>
                <w:szCs w:val="16"/>
                <w:lang w:val="en-US"/>
              </w:rPr>
              <w:t xml:space="preserve"> </w:t>
            </w:r>
            <w:r w:rsidR="001B6D27" w:rsidRPr="00DC2D3F">
              <w:rPr>
                <w:rFonts w:ascii="Arial" w:hAnsi="Arial" w:cs="Arial"/>
                <w:i/>
                <w:iCs/>
                <w:sz w:val="16"/>
                <w:szCs w:val="16"/>
                <w:lang w:val="en-US"/>
              </w:rPr>
              <w:t xml:space="preserve">configuration of </w:t>
            </w:r>
            <w:r w:rsidRPr="00DC2D3F">
              <w:rPr>
                <w:rFonts w:ascii="Arial" w:hAnsi="Arial" w:cs="Arial"/>
                <w:i/>
                <w:iCs/>
                <w:sz w:val="16"/>
                <w:szCs w:val="16"/>
                <w:lang w:val="en-US"/>
              </w:rPr>
              <w:t xml:space="preserve">the aircraft </w:t>
            </w:r>
            <w:r w:rsidR="001B6D27" w:rsidRPr="00DC2D3F">
              <w:rPr>
                <w:rFonts w:ascii="Arial" w:hAnsi="Arial" w:cs="Arial"/>
                <w:i/>
                <w:iCs/>
                <w:sz w:val="16"/>
                <w:szCs w:val="16"/>
                <w:lang w:val="en-US"/>
              </w:rPr>
              <w:t>thanks to</w:t>
            </w:r>
            <w:r w:rsidRPr="00DC2D3F">
              <w:rPr>
                <w:rFonts w:ascii="Arial" w:hAnsi="Arial" w:cs="Arial"/>
                <w:i/>
                <w:iCs/>
                <w:sz w:val="16"/>
                <w:szCs w:val="16"/>
                <w:lang w:val="en-US"/>
              </w:rPr>
              <w:t xml:space="preserve"> a tire pressure monitoring system (CS 26.201 (b) (2))</w:t>
            </w:r>
          </w:p>
        </w:tc>
        <w:tc>
          <w:tcPr>
            <w:tcW w:w="709" w:type="dxa"/>
            <w:tcBorders>
              <w:bottom w:val="nil"/>
            </w:tcBorders>
            <w:vAlign w:val="center"/>
          </w:tcPr>
          <w:p w14:paraId="3CCFC2E2" w14:textId="77777777" w:rsidR="00F95A8D" w:rsidRPr="00DC2D3F" w:rsidRDefault="00F95A8D" w:rsidP="00C411AF">
            <w:pPr>
              <w:jc w:val="center"/>
              <w:rPr>
                <w:rFonts w:ascii="Arial" w:hAnsi="Arial" w:cs="Arial"/>
                <w:lang w:val="en-US"/>
              </w:rPr>
            </w:pPr>
          </w:p>
        </w:tc>
        <w:tc>
          <w:tcPr>
            <w:tcW w:w="709" w:type="dxa"/>
            <w:tcBorders>
              <w:bottom w:val="nil"/>
            </w:tcBorders>
            <w:vAlign w:val="center"/>
          </w:tcPr>
          <w:p w14:paraId="09742ECC" w14:textId="77777777" w:rsidR="00F95A8D" w:rsidRPr="00DC2D3F" w:rsidRDefault="00F95A8D" w:rsidP="00C411AF">
            <w:pPr>
              <w:jc w:val="center"/>
              <w:rPr>
                <w:rFonts w:ascii="Arial" w:hAnsi="Arial" w:cs="Arial"/>
                <w:lang w:val="en-US"/>
              </w:rPr>
            </w:pPr>
          </w:p>
        </w:tc>
        <w:tc>
          <w:tcPr>
            <w:tcW w:w="3544" w:type="dxa"/>
            <w:vMerge w:val="restart"/>
            <w:vAlign w:val="center"/>
          </w:tcPr>
          <w:p w14:paraId="493401A7" w14:textId="77777777" w:rsidR="00F95A8D" w:rsidRPr="00B53E67" w:rsidRDefault="00F95A8D" w:rsidP="00C411AF">
            <w:pPr>
              <w:jc w:val="both"/>
              <w:rPr>
                <w:rFonts w:ascii="Arial" w:hAnsi="Arial" w:cs="Arial"/>
                <w:sz w:val="20"/>
                <w:szCs w:val="20"/>
                <w:lang w:val="en-US"/>
              </w:rPr>
            </w:pPr>
          </w:p>
        </w:tc>
      </w:tr>
      <w:tr w:rsidR="00F95A8D" w:rsidRPr="0033261D" w14:paraId="27C6DC06" w14:textId="77777777" w:rsidTr="00B53E67">
        <w:trPr>
          <w:cantSplit/>
          <w:trHeight w:val="544"/>
        </w:trPr>
        <w:tc>
          <w:tcPr>
            <w:tcW w:w="675" w:type="dxa"/>
            <w:vMerge/>
            <w:vAlign w:val="center"/>
          </w:tcPr>
          <w:p w14:paraId="5E5F6356" w14:textId="3D6CE912" w:rsidR="00F95A8D" w:rsidRPr="00B53E67" w:rsidRDefault="00F95A8D" w:rsidP="00C411AF">
            <w:pPr>
              <w:jc w:val="center"/>
              <w:rPr>
                <w:rFonts w:ascii="Arial" w:hAnsi="Arial" w:cs="Arial"/>
                <w:color w:val="FF0000"/>
                <w:sz w:val="16"/>
                <w:szCs w:val="16"/>
                <w:lang w:val="en-US"/>
              </w:rPr>
            </w:pPr>
          </w:p>
        </w:tc>
        <w:tc>
          <w:tcPr>
            <w:tcW w:w="4536" w:type="dxa"/>
            <w:vMerge/>
            <w:vAlign w:val="center"/>
          </w:tcPr>
          <w:p w14:paraId="0C72C492" w14:textId="195253E1" w:rsidR="00F95A8D" w:rsidRPr="00DC2D3F" w:rsidRDefault="00F95A8D" w:rsidP="00B53E67">
            <w:pPr>
              <w:pStyle w:val="Paragraphedeliste"/>
              <w:numPr>
                <w:ilvl w:val="0"/>
                <w:numId w:val="45"/>
              </w:numPr>
              <w:jc w:val="both"/>
              <w:rPr>
                <w:rFonts w:ascii="Arial" w:hAnsi="Arial" w:cs="Arial"/>
                <w:sz w:val="18"/>
                <w:szCs w:val="18"/>
                <w:lang w:val="en-US"/>
              </w:rPr>
            </w:pPr>
          </w:p>
        </w:tc>
        <w:sdt>
          <w:sdtPr>
            <w:rPr>
              <w:rFonts w:ascii="Arial" w:hAnsi="Arial" w:cs="Arial"/>
            </w:rPr>
            <w:id w:val="1699502642"/>
            <w14:checkbox>
              <w14:checked w14:val="0"/>
              <w14:checkedState w14:val="2612" w14:font="MS Gothic"/>
              <w14:uncheckedState w14:val="2610" w14:font="MS Gothic"/>
            </w14:checkbox>
          </w:sdtPr>
          <w:sdtContent>
            <w:tc>
              <w:tcPr>
                <w:tcW w:w="709" w:type="dxa"/>
                <w:tcBorders>
                  <w:top w:val="nil"/>
                  <w:bottom w:val="nil"/>
                </w:tcBorders>
                <w:vAlign w:val="center"/>
              </w:tcPr>
              <w:p w14:paraId="29EBBEDA" w14:textId="39C23392" w:rsidR="00F95A8D" w:rsidRPr="00DC2D3F" w:rsidRDefault="00F95A8D" w:rsidP="00C411AF">
                <w:pPr>
                  <w:jc w:val="center"/>
                  <w:rPr>
                    <w:rFonts w:ascii="Arial" w:hAnsi="Arial" w:cs="Arial"/>
                  </w:rPr>
                </w:pPr>
                <w:r w:rsidRPr="00DC2D3F">
                  <w:rPr>
                    <w:rFonts w:ascii="MS Gothic" w:eastAsia="MS Gothic" w:hAnsi="MS Gothic" w:cs="Arial" w:hint="eastAsia"/>
                  </w:rPr>
                  <w:t>☐</w:t>
                </w:r>
              </w:p>
            </w:tc>
          </w:sdtContent>
        </w:sdt>
        <w:sdt>
          <w:sdtPr>
            <w:rPr>
              <w:rFonts w:ascii="Arial" w:hAnsi="Arial" w:cs="Arial"/>
            </w:rPr>
            <w:id w:val="-2127293339"/>
            <w14:checkbox>
              <w14:checked w14:val="0"/>
              <w14:checkedState w14:val="2612" w14:font="MS Gothic"/>
              <w14:uncheckedState w14:val="2610" w14:font="MS Gothic"/>
            </w14:checkbox>
          </w:sdtPr>
          <w:sdtContent>
            <w:tc>
              <w:tcPr>
                <w:tcW w:w="709" w:type="dxa"/>
                <w:tcBorders>
                  <w:top w:val="nil"/>
                  <w:bottom w:val="nil"/>
                </w:tcBorders>
                <w:vAlign w:val="center"/>
              </w:tcPr>
              <w:p w14:paraId="5405724F" w14:textId="251F49A2" w:rsidR="00F95A8D" w:rsidRPr="00870428" w:rsidRDefault="00F95A8D" w:rsidP="00C411AF">
                <w:pPr>
                  <w:jc w:val="center"/>
                  <w:rPr>
                    <w:rFonts w:ascii="Arial" w:hAnsi="Arial" w:cs="Arial"/>
                  </w:rPr>
                </w:pPr>
                <w:r w:rsidRPr="00870428">
                  <w:rPr>
                    <w:rFonts w:ascii="MS Gothic" w:eastAsia="MS Gothic" w:hAnsi="MS Gothic" w:cs="Arial"/>
                  </w:rPr>
                  <w:t>☐</w:t>
                </w:r>
              </w:p>
            </w:tc>
          </w:sdtContent>
        </w:sdt>
        <w:tc>
          <w:tcPr>
            <w:tcW w:w="3544" w:type="dxa"/>
            <w:vMerge/>
            <w:vAlign w:val="center"/>
          </w:tcPr>
          <w:p w14:paraId="6FFF149E" w14:textId="77777777" w:rsidR="00F95A8D" w:rsidRPr="0033261D" w:rsidRDefault="00F95A8D" w:rsidP="00C411AF">
            <w:pPr>
              <w:jc w:val="both"/>
              <w:rPr>
                <w:rFonts w:ascii="Arial" w:hAnsi="Arial" w:cs="Arial"/>
                <w:sz w:val="20"/>
                <w:szCs w:val="20"/>
              </w:rPr>
            </w:pPr>
          </w:p>
        </w:tc>
      </w:tr>
      <w:tr w:rsidR="00F95A8D" w:rsidRPr="0033261D" w14:paraId="0F194CED" w14:textId="77777777" w:rsidTr="00B53E67">
        <w:trPr>
          <w:cantSplit/>
          <w:trHeight w:val="328"/>
        </w:trPr>
        <w:tc>
          <w:tcPr>
            <w:tcW w:w="675" w:type="dxa"/>
            <w:vMerge/>
            <w:vAlign w:val="center"/>
          </w:tcPr>
          <w:p w14:paraId="4EF40D05" w14:textId="77777777" w:rsidR="00F95A8D" w:rsidRPr="00B53E67" w:rsidRDefault="00F95A8D" w:rsidP="00C411AF">
            <w:pPr>
              <w:jc w:val="center"/>
              <w:rPr>
                <w:rFonts w:ascii="Arial" w:hAnsi="Arial" w:cs="Arial"/>
                <w:color w:val="FF0000"/>
                <w:sz w:val="16"/>
                <w:szCs w:val="16"/>
              </w:rPr>
            </w:pPr>
          </w:p>
        </w:tc>
        <w:tc>
          <w:tcPr>
            <w:tcW w:w="4536" w:type="dxa"/>
            <w:vMerge/>
            <w:vAlign w:val="center"/>
          </w:tcPr>
          <w:p w14:paraId="03A446E5" w14:textId="77777777" w:rsidR="00F95A8D" w:rsidRPr="00D40E81" w:rsidRDefault="00F95A8D" w:rsidP="00C411AF">
            <w:pPr>
              <w:jc w:val="both"/>
              <w:rPr>
                <w:rFonts w:ascii="Arial" w:hAnsi="Arial" w:cs="Arial"/>
                <w:sz w:val="18"/>
                <w:szCs w:val="18"/>
              </w:rPr>
            </w:pPr>
          </w:p>
        </w:tc>
        <w:sdt>
          <w:sdtPr>
            <w:rPr>
              <w:rFonts w:ascii="Arial" w:hAnsi="Arial" w:cs="Arial"/>
            </w:rPr>
            <w:id w:val="513737503"/>
            <w14:checkbox>
              <w14:checked w14:val="0"/>
              <w14:checkedState w14:val="2612" w14:font="MS Gothic"/>
              <w14:uncheckedState w14:val="2610" w14:font="MS Gothic"/>
            </w14:checkbox>
          </w:sdtPr>
          <w:sdtContent>
            <w:tc>
              <w:tcPr>
                <w:tcW w:w="709" w:type="dxa"/>
                <w:tcBorders>
                  <w:top w:val="nil"/>
                </w:tcBorders>
                <w:vAlign w:val="center"/>
              </w:tcPr>
              <w:p w14:paraId="50407D02" w14:textId="733FCF0B" w:rsidR="00F95A8D" w:rsidRPr="00DC2D3F" w:rsidRDefault="00F95A8D" w:rsidP="00C411AF">
                <w:pPr>
                  <w:jc w:val="center"/>
                  <w:rPr>
                    <w:rFonts w:ascii="MS Gothic" w:eastAsia="MS Gothic" w:hAnsi="MS Gothic" w:cs="Arial"/>
                  </w:rPr>
                </w:pPr>
                <w:r w:rsidRPr="00DC2D3F">
                  <w:rPr>
                    <w:rFonts w:ascii="MS Gothic" w:eastAsia="MS Gothic" w:hAnsi="MS Gothic" w:cs="Arial"/>
                  </w:rPr>
                  <w:t>☐</w:t>
                </w:r>
              </w:p>
            </w:tc>
          </w:sdtContent>
        </w:sdt>
        <w:sdt>
          <w:sdtPr>
            <w:rPr>
              <w:rFonts w:ascii="Arial" w:hAnsi="Arial" w:cs="Arial"/>
            </w:rPr>
            <w:id w:val="-139203199"/>
            <w14:checkbox>
              <w14:checked w14:val="0"/>
              <w14:checkedState w14:val="2612" w14:font="MS Gothic"/>
              <w14:uncheckedState w14:val="2610" w14:font="MS Gothic"/>
            </w14:checkbox>
          </w:sdtPr>
          <w:sdtContent>
            <w:tc>
              <w:tcPr>
                <w:tcW w:w="709" w:type="dxa"/>
                <w:tcBorders>
                  <w:top w:val="nil"/>
                </w:tcBorders>
                <w:vAlign w:val="center"/>
              </w:tcPr>
              <w:p w14:paraId="550889F2" w14:textId="5F95C267" w:rsidR="00F95A8D" w:rsidRPr="00DC2D3F" w:rsidRDefault="00F95A8D" w:rsidP="00C411AF">
                <w:pPr>
                  <w:jc w:val="center"/>
                  <w:rPr>
                    <w:rFonts w:ascii="MS Gothic" w:eastAsia="MS Gothic" w:hAnsi="MS Gothic" w:cs="Arial"/>
                  </w:rPr>
                </w:pPr>
                <w:r w:rsidRPr="00DC2D3F">
                  <w:rPr>
                    <w:rFonts w:ascii="MS Gothic" w:eastAsia="MS Gothic" w:hAnsi="MS Gothic" w:cs="Arial"/>
                  </w:rPr>
                  <w:t>☐</w:t>
                </w:r>
              </w:p>
            </w:tc>
          </w:sdtContent>
        </w:sdt>
        <w:tc>
          <w:tcPr>
            <w:tcW w:w="3544" w:type="dxa"/>
            <w:vMerge/>
            <w:vAlign w:val="center"/>
          </w:tcPr>
          <w:p w14:paraId="43A0E90C" w14:textId="77777777" w:rsidR="00F95A8D" w:rsidRPr="0033261D" w:rsidRDefault="00F95A8D" w:rsidP="00C411AF">
            <w:pPr>
              <w:jc w:val="both"/>
              <w:rPr>
                <w:rFonts w:ascii="Arial" w:hAnsi="Arial" w:cs="Arial"/>
                <w:sz w:val="20"/>
                <w:szCs w:val="20"/>
              </w:rPr>
            </w:pPr>
          </w:p>
        </w:tc>
      </w:tr>
    </w:tbl>
    <w:p w14:paraId="78AA5324" w14:textId="77777777" w:rsidR="00F347E4" w:rsidRPr="0033261D" w:rsidRDefault="00F347E4" w:rsidP="003B5D43">
      <w:pPr>
        <w:tabs>
          <w:tab w:val="left" w:pos="534"/>
          <w:tab w:val="left" w:pos="1242"/>
          <w:tab w:val="left" w:pos="4503"/>
          <w:tab w:val="left" w:pos="5211"/>
          <w:tab w:val="left" w:pos="5920"/>
        </w:tabs>
        <w:rPr>
          <w:rFonts w:ascii="Arial" w:hAnsi="Arial" w:cs="Arial"/>
          <w:sz w:val="20"/>
          <w:szCs w:val="20"/>
        </w:rPr>
      </w:pPr>
    </w:p>
    <w:p w14:paraId="39448563" w14:textId="77777777" w:rsidR="00F347E4" w:rsidRPr="0033261D" w:rsidRDefault="00F347E4" w:rsidP="003B5D43">
      <w:pPr>
        <w:tabs>
          <w:tab w:val="left" w:pos="534"/>
          <w:tab w:val="left" w:pos="1242"/>
          <w:tab w:val="left" w:pos="4503"/>
          <w:tab w:val="left" w:pos="5211"/>
          <w:tab w:val="left" w:pos="5920"/>
        </w:tabs>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7D445F" w:rsidRPr="002B5005" w14:paraId="614C828A" w14:textId="77777777" w:rsidTr="0086008E">
        <w:trPr>
          <w:cantSplit/>
          <w:trHeight w:val="468"/>
          <w:tblHeader/>
        </w:trPr>
        <w:tc>
          <w:tcPr>
            <w:tcW w:w="5211" w:type="dxa"/>
            <w:gridSpan w:val="2"/>
            <w:vMerge w:val="restart"/>
            <w:shd w:val="clear" w:color="auto" w:fill="D9D9D9"/>
            <w:vAlign w:val="center"/>
          </w:tcPr>
          <w:p w14:paraId="14BE03CE" w14:textId="77777777" w:rsidR="007D445F" w:rsidRPr="0033261D" w:rsidRDefault="007D445F" w:rsidP="007D445F">
            <w:pPr>
              <w:numPr>
                <w:ilvl w:val="0"/>
                <w:numId w:val="25"/>
              </w:numPr>
              <w:ind w:left="567" w:hanging="567"/>
              <w:rPr>
                <w:rFonts w:ascii="Arial" w:hAnsi="Arial" w:cs="Arial"/>
                <w:b/>
                <w:sz w:val="20"/>
                <w:szCs w:val="20"/>
              </w:rPr>
            </w:pPr>
            <w:r w:rsidRPr="0033261D">
              <w:rPr>
                <w:rFonts w:ascii="Arial" w:hAnsi="Arial" w:cs="Arial"/>
                <w:b/>
                <w:sz w:val="20"/>
                <w:szCs w:val="20"/>
              </w:rPr>
              <w:t>Base du programme</w:t>
            </w:r>
          </w:p>
          <w:p w14:paraId="58A4AB55" w14:textId="77777777" w:rsidR="00BE0C35" w:rsidRPr="0033261D" w:rsidRDefault="00BE0C35" w:rsidP="00BE0C35">
            <w:pPr>
              <w:ind w:left="567"/>
              <w:rPr>
                <w:rFonts w:ascii="Arial" w:hAnsi="Arial" w:cs="Arial"/>
                <w:b/>
                <w:i/>
                <w:sz w:val="18"/>
                <w:szCs w:val="18"/>
              </w:rPr>
            </w:pPr>
            <w:r w:rsidRPr="000C47AA">
              <w:rPr>
                <w:rFonts w:ascii="Arial" w:hAnsi="Arial" w:cs="Arial"/>
                <w:b/>
                <w:i/>
                <w:color w:val="595959"/>
                <w:sz w:val="18"/>
                <w:szCs w:val="18"/>
              </w:rPr>
              <w:t>Programme basis</w:t>
            </w:r>
          </w:p>
        </w:tc>
        <w:tc>
          <w:tcPr>
            <w:tcW w:w="1418" w:type="dxa"/>
            <w:gridSpan w:val="2"/>
            <w:shd w:val="clear" w:color="auto" w:fill="D9D9D9"/>
            <w:vAlign w:val="center"/>
          </w:tcPr>
          <w:p w14:paraId="404DD03E" w14:textId="77777777" w:rsidR="007D445F" w:rsidRPr="0033261D" w:rsidRDefault="00BE0C35" w:rsidP="001D21BB">
            <w:pPr>
              <w:jc w:val="center"/>
              <w:rPr>
                <w:rFonts w:ascii="Arial" w:hAnsi="Arial" w:cs="Arial"/>
                <w:b/>
                <w:sz w:val="20"/>
                <w:szCs w:val="20"/>
              </w:rPr>
            </w:pPr>
            <w:r w:rsidRPr="0033261D">
              <w:rPr>
                <w:rFonts w:ascii="Arial" w:hAnsi="Arial" w:cs="Arial"/>
                <w:b/>
                <w:sz w:val="20"/>
                <w:szCs w:val="20"/>
              </w:rPr>
              <w:t>Conformité</w:t>
            </w:r>
          </w:p>
          <w:p w14:paraId="043AB7BD" w14:textId="77777777" w:rsidR="00BE0C35" w:rsidRPr="0033261D" w:rsidRDefault="00BE0C35" w:rsidP="001D21BB">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shd w:val="clear" w:color="auto" w:fill="D9D9D9"/>
            <w:vAlign w:val="center"/>
          </w:tcPr>
          <w:p w14:paraId="5BA77FA3" w14:textId="16AB0AF4"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w:t>
            </w:r>
            <w:r w:rsidR="004454EE" w:rsidRPr="0033261D">
              <w:rPr>
                <w:rFonts w:ascii="Arial" w:hAnsi="Arial" w:cs="Arial"/>
                <w:b/>
                <w:sz w:val="18"/>
                <w:szCs w:val="18"/>
              </w:rPr>
              <w:t>PE ou</w:t>
            </w:r>
            <w:r w:rsidRPr="0033261D">
              <w:rPr>
                <w:rFonts w:ascii="Arial" w:hAnsi="Arial" w:cs="Arial"/>
                <w:b/>
                <w:sz w:val="18"/>
                <w:szCs w:val="18"/>
              </w:rPr>
              <w:t xml:space="preserve"> la raison NA </w:t>
            </w:r>
          </w:p>
          <w:p w14:paraId="43D86FF9" w14:textId="77777777" w:rsidR="007D445F"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7D445F" w:rsidRPr="0033261D" w14:paraId="482A3142" w14:textId="77777777" w:rsidTr="0086008E">
        <w:trPr>
          <w:cantSplit/>
          <w:trHeight w:val="418"/>
          <w:tblHeader/>
        </w:trPr>
        <w:tc>
          <w:tcPr>
            <w:tcW w:w="5211" w:type="dxa"/>
            <w:gridSpan w:val="2"/>
            <w:vMerge/>
            <w:vAlign w:val="center"/>
          </w:tcPr>
          <w:p w14:paraId="4F38D53A" w14:textId="77777777" w:rsidR="007D445F" w:rsidRPr="00945D5F" w:rsidRDefault="007D445F" w:rsidP="001D21BB">
            <w:pPr>
              <w:rPr>
                <w:rFonts w:ascii="Arial" w:hAnsi="Arial" w:cs="Arial"/>
                <w:sz w:val="20"/>
                <w:szCs w:val="20"/>
                <w:lang w:val="en-US"/>
              </w:rPr>
            </w:pPr>
          </w:p>
        </w:tc>
        <w:tc>
          <w:tcPr>
            <w:tcW w:w="709" w:type="dxa"/>
            <w:shd w:val="clear" w:color="auto" w:fill="D9D9D9"/>
            <w:vAlign w:val="center"/>
          </w:tcPr>
          <w:p w14:paraId="5258FDE4" w14:textId="77777777" w:rsidR="007D445F" w:rsidRDefault="007D445F" w:rsidP="001D21BB">
            <w:pPr>
              <w:jc w:val="center"/>
              <w:rPr>
                <w:rFonts w:ascii="Arial" w:hAnsi="Arial" w:cs="Arial"/>
                <w:b/>
                <w:sz w:val="20"/>
                <w:szCs w:val="20"/>
              </w:rPr>
            </w:pPr>
            <w:r w:rsidRPr="0033261D">
              <w:rPr>
                <w:rFonts w:ascii="Arial" w:hAnsi="Arial" w:cs="Arial"/>
                <w:b/>
                <w:sz w:val="20"/>
                <w:szCs w:val="20"/>
              </w:rPr>
              <w:t>Oui</w:t>
            </w:r>
          </w:p>
          <w:p w14:paraId="3B10FC47"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15AB1194" w14:textId="77777777" w:rsidR="007D445F" w:rsidRDefault="007D445F" w:rsidP="001D21BB">
            <w:pPr>
              <w:jc w:val="center"/>
              <w:rPr>
                <w:rFonts w:ascii="Arial" w:hAnsi="Arial" w:cs="Arial"/>
                <w:b/>
                <w:sz w:val="20"/>
                <w:szCs w:val="20"/>
              </w:rPr>
            </w:pPr>
            <w:r w:rsidRPr="0033261D">
              <w:rPr>
                <w:rFonts w:ascii="Arial" w:hAnsi="Arial" w:cs="Arial"/>
                <w:b/>
                <w:sz w:val="20"/>
                <w:szCs w:val="20"/>
              </w:rPr>
              <w:t>N/A</w:t>
            </w:r>
          </w:p>
          <w:p w14:paraId="5ECE0FD0"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w:t>
            </w:r>
            <w:r>
              <w:rPr>
                <w:rFonts w:ascii="Arial" w:hAnsi="Arial" w:cs="Arial"/>
                <w:b/>
                <w:i/>
                <w:sz w:val="18"/>
                <w:szCs w:val="18"/>
              </w:rPr>
              <w:t>/</w:t>
            </w:r>
            <w:r w:rsidRPr="00945D5F">
              <w:rPr>
                <w:rFonts w:ascii="Arial" w:hAnsi="Arial" w:cs="Arial"/>
                <w:b/>
                <w:i/>
                <w:sz w:val="18"/>
                <w:szCs w:val="18"/>
              </w:rPr>
              <w:t>A</w:t>
            </w:r>
          </w:p>
        </w:tc>
        <w:tc>
          <w:tcPr>
            <w:tcW w:w="3402" w:type="dxa"/>
            <w:vMerge/>
            <w:shd w:val="clear" w:color="auto" w:fill="D9D9D9"/>
            <w:vAlign w:val="center"/>
          </w:tcPr>
          <w:p w14:paraId="22418F7B" w14:textId="77777777" w:rsidR="007D445F" w:rsidRPr="0033261D" w:rsidRDefault="007D445F" w:rsidP="001D21BB">
            <w:pPr>
              <w:rPr>
                <w:rFonts w:ascii="Arial" w:hAnsi="Arial" w:cs="Arial"/>
                <w:sz w:val="20"/>
                <w:szCs w:val="20"/>
              </w:rPr>
            </w:pPr>
          </w:p>
        </w:tc>
      </w:tr>
      <w:tr w:rsidR="00D7493A" w:rsidRPr="0033261D" w14:paraId="5B61DEEE" w14:textId="77777777" w:rsidTr="0086008E">
        <w:trPr>
          <w:trHeight w:val="835"/>
        </w:trPr>
        <w:tc>
          <w:tcPr>
            <w:tcW w:w="675" w:type="dxa"/>
            <w:vAlign w:val="center"/>
          </w:tcPr>
          <w:p w14:paraId="15B08712"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2.1.1</w:t>
            </w:r>
          </w:p>
        </w:tc>
        <w:tc>
          <w:tcPr>
            <w:tcW w:w="4536" w:type="dxa"/>
            <w:vAlign w:val="center"/>
          </w:tcPr>
          <w:p w14:paraId="303A8C11" w14:textId="30AFE516" w:rsidR="00D7493A" w:rsidRPr="0033261D" w:rsidRDefault="00D7493A" w:rsidP="002A3C91">
            <w:pPr>
              <w:spacing w:line="230" w:lineRule="exact"/>
              <w:ind w:left="34" w:right="-20"/>
              <w:jc w:val="both"/>
              <w:rPr>
                <w:rFonts w:ascii="Arial" w:eastAsia="Arial" w:hAnsi="Arial" w:cs="Arial"/>
                <w:spacing w:val="1"/>
                <w:sz w:val="18"/>
                <w:szCs w:val="18"/>
              </w:rPr>
            </w:pPr>
            <w:r w:rsidRPr="0033261D">
              <w:rPr>
                <w:rFonts w:ascii="Arial" w:eastAsia="Arial" w:hAnsi="Arial" w:cs="Arial"/>
                <w:spacing w:val="1"/>
                <w:sz w:val="18"/>
                <w:szCs w:val="18"/>
              </w:rPr>
              <w:t xml:space="preserve">Le PE est basé sur le MRB report, le document de planification de maintenance (MPD) du </w:t>
            </w:r>
            <w:proofErr w:type="spellStart"/>
            <w:r w:rsidRPr="0033261D">
              <w:rPr>
                <w:rFonts w:ascii="Arial" w:eastAsia="Arial" w:hAnsi="Arial" w:cs="Arial"/>
                <w:spacing w:val="1"/>
                <w:sz w:val="18"/>
                <w:szCs w:val="18"/>
              </w:rPr>
              <w:t>TC</w:t>
            </w:r>
            <w:r w:rsidR="004454EE">
              <w:rPr>
                <w:rFonts w:ascii="Arial" w:eastAsia="Arial" w:hAnsi="Arial" w:cs="Arial"/>
                <w:spacing w:val="1"/>
                <w:sz w:val="18"/>
                <w:szCs w:val="18"/>
              </w:rPr>
              <w:t>H</w:t>
            </w:r>
            <w:r w:rsidRPr="0033261D">
              <w:rPr>
                <w:rFonts w:ascii="Arial" w:eastAsia="Arial" w:hAnsi="Arial" w:cs="Arial"/>
                <w:spacing w:val="1"/>
                <w:sz w:val="18"/>
                <w:szCs w:val="18"/>
              </w:rPr>
              <w:t>si</w:t>
            </w:r>
            <w:proofErr w:type="spellEnd"/>
            <w:r w:rsidRPr="0033261D">
              <w:rPr>
                <w:rFonts w:ascii="Arial" w:eastAsia="Arial" w:hAnsi="Arial" w:cs="Arial"/>
                <w:spacing w:val="1"/>
                <w:sz w:val="18"/>
                <w:szCs w:val="18"/>
              </w:rPr>
              <w:t xml:space="preserve"> applicable </w:t>
            </w:r>
            <w:r>
              <w:rPr>
                <w:rFonts w:ascii="Arial" w:eastAsia="Arial" w:hAnsi="Arial" w:cs="Arial"/>
                <w:spacing w:val="1"/>
                <w:sz w:val="18"/>
                <w:szCs w:val="18"/>
              </w:rPr>
              <w:t>et</w:t>
            </w:r>
            <w:r w:rsidRPr="0033261D">
              <w:rPr>
                <w:rFonts w:ascii="Arial" w:eastAsia="Arial" w:hAnsi="Arial" w:cs="Arial"/>
                <w:spacing w:val="1"/>
                <w:sz w:val="18"/>
                <w:szCs w:val="18"/>
              </w:rPr>
              <w:t xml:space="preserve"> sur le </w:t>
            </w:r>
            <w:r w:rsidR="004454EE">
              <w:rPr>
                <w:rFonts w:ascii="Arial" w:eastAsia="Arial" w:hAnsi="Arial" w:cs="Arial"/>
                <w:spacing w:val="1"/>
                <w:sz w:val="18"/>
                <w:szCs w:val="18"/>
              </w:rPr>
              <w:t>c</w:t>
            </w:r>
            <w:r w:rsidRPr="0033261D">
              <w:rPr>
                <w:rFonts w:ascii="Arial" w:eastAsia="Arial" w:hAnsi="Arial" w:cs="Arial"/>
                <w:spacing w:val="1"/>
                <w:sz w:val="18"/>
                <w:szCs w:val="18"/>
              </w:rPr>
              <w:t>hapitre approprié du Manuel de Maintenance (Chapitre 5)</w:t>
            </w:r>
          </w:p>
          <w:p w14:paraId="511C2970" w14:textId="77777777" w:rsidR="00D7493A" w:rsidRPr="00D76F1B" w:rsidRDefault="00D7493A" w:rsidP="00393408">
            <w:pPr>
              <w:spacing w:line="230" w:lineRule="exact"/>
              <w:ind w:left="34" w:right="-20"/>
              <w:jc w:val="both"/>
              <w:rPr>
                <w:rFonts w:ascii="Arial" w:hAnsi="Arial" w:cs="Arial"/>
                <w:color w:val="595959"/>
                <w:sz w:val="18"/>
                <w:szCs w:val="18"/>
                <w:lang w:val="en-US"/>
              </w:rPr>
            </w:pPr>
            <w:r w:rsidRPr="00D76F1B">
              <w:rPr>
                <w:rFonts w:ascii="Arial" w:hAnsi="Arial" w:cs="Arial"/>
                <w:i/>
                <w:color w:val="595959"/>
                <w:sz w:val="16"/>
                <w:szCs w:val="16"/>
                <w:lang w:val="en-US"/>
              </w:rPr>
              <w:lastRenderedPageBreak/>
              <w:t xml:space="preserve">The AMP is based upon the MRB report, the TC holder's maintenance planning document (MPD) </w:t>
            </w:r>
            <w:r>
              <w:rPr>
                <w:rFonts w:ascii="Arial" w:hAnsi="Arial" w:cs="Arial"/>
                <w:i/>
                <w:color w:val="595959"/>
                <w:sz w:val="16"/>
                <w:szCs w:val="16"/>
                <w:lang w:val="en-US"/>
              </w:rPr>
              <w:t>and</w:t>
            </w:r>
            <w:r w:rsidRPr="00D76F1B">
              <w:rPr>
                <w:rFonts w:ascii="Arial" w:hAnsi="Arial" w:cs="Arial"/>
                <w:i/>
                <w:color w:val="595959"/>
                <w:sz w:val="16"/>
                <w:szCs w:val="16"/>
                <w:lang w:val="en-US"/>
              </w:rPr>
              <w:t xml:space="preserve"> Chapter 5 of the maintenance manual</w:t>
            </w:r>
          </w:p>
        </w:tc>
        <w:sdt>
          <w:sdtPr>
            <w:rPr>
              <w:rFonts w:ascii="Arial" w:hAnsi="Arial" w:cs="Arial"/>
            </w:rPr>
            <w:id w:val="-1914463891"/>
            <w14:checkbox>
              <w14:checked w14:val="0"/>
              <w14:checkedState w14:val="2612" w14:font="MS Gothic"/>
              <w14:uncheckedState w14:val="2610" w14:font="MS Gothic"/>
            </w14:checkbox>
          </w:sdtPr>
          <w:sdtContent>
            <w:tc>
              <w:tcPr>
                <w:tcW w:w="709" w:type="dxa"/>
                <w:vAlign w:val="center"/>
              </w:tcPr>
              <w:p w14:paraId="406E8F8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16968082"/>
            <w14:checkbox>
              <w14:checked w14:val="0"/>
              <w14:checkedState w14:val="2612" w14:font="MS Gothic"/>
              <w14:uncheckedState w14:val="2610" w14:font="MS Gothic"/>
            </w14:checkbox>
          </w:sdtPr>
          <w:sdtContent>
            <w:tc>
              <w:tcPr>
                <w:tcW w:w="709" w:type="dxa"/>
                <w:vAlign w:val="center"/>
              </w:tcPr>
              <w:p w14:paraId="6C85A9E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5ED2E32B" w14:textId="77777777" w:rsidR="00D7493A" w:rsidRPr="0033261D" w:rsidRDefault="00D7493A" w:rsidP="001D21BB">
            <w:pPr>
              <w:rPr>
                <w:rFonts w:ascii="Arial" w:hAnsi="Arial" w:cs="Arial"/>
                <w:sz w:val="20"/>
                <w:szCs w:val="20"/>
              </w:rPr>
            </w:pPr>
          </w:p>
        </w:tc>
      </w:tr>
      <w:tr w:rsidR="00D7493A" w:rsidRPr="0033261D" w14:paraId="103C4555" w14:textId="77777777" w:rsidTr="0086008E">
        <w:trPr>
          <w:trHeight w:val="651"/>
        </w:trPr>
        <w:tc>
          <w:tcPr>
            <w:tcW w:w="675" w:type="dxa"/>
            <w:vAlign w:val="center"/>
          </w:tcPr>
          <w:p w14:paraId="54B24965"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2.1.2</w:t>
            </w:r>
          </w:p>
        </w:tc>
        <w:tc>
          <w:tcPr>
            <w:tcW w:w="4536" w:type="dxa"/>
            <w:vAlign w:val="center"/>
          </w:tcPr>
          <w:p w14:paraId="56B687F9" w14:textId="77777777" w:rsidR="00D7493A" w:rsidRPr="0033261D" w:rsidRDefault="00D7493A" w:rsidP="002A3C91">
            <w:pPr>
              <w:autoSpaceDE w:val="0"/>
              <w:autoSpaceDN w:val="0"/>
              <w:adjustRightInd w:val="0"/>
              <w:jc w:val="both"/>
              <w:rPr>
                <w:rFonts w:ascii="Arial" w:hAnsi="Arial" w:cs="Arial"/>
                <w:sz w:val="18"/>
                <w:szCs w:val="18"/>
              </w:rPr>
            </w:pPr>
            <w:r w:rsidRPr="0033261D">
              <w:rPr>
                <w:rFonts w:ascii="Arial" w:hAnsi="Arial" w:cs="Arial"/>
                <w:sz w:val="18"/>
                <w:szCs w:val="18"/>
              </w:rPr>
              <w:t xml:space="preserve">Le PE reprend les instructions d'entretien supplémentaires liées aux Service Bulletins, </w:t>
            </w:r>
            <w:r>
              <w:rPr>
                <w:rFonts w:ascii="Arial" w:hAnsi="Arial" w:cs="Arial"/>
                <w:sz w:val="18"/>
                <w:szCs w:val="18"/>
              </w:rPr>
              <w:t xml:space="preserve">Lettres </w:t>
            </w:r>
            <w:r w:rsidRPr="0033261D">
              <w:rPr>
                <w:rFonts w:ascii="Arial" w:hAnsi="Arial" w:cs="Arial"/>
                <w:sz w:val="18"/>
                <w:szCs w:val="18"/>
              </w:rPr>
              <w:t>Service ou autres documents des constructeurs</w:t>
            </w:r>
          </w:p>
          <w:p w14:paraId="338B44F5" w14:textId="4B321C19" w:rsidR="00D7493A" w:rsidRPr="00D76F1B" w:rsidRDefault="00D7493A" w:rsidP="00E44FFB">
            <w:pPr>
              <w:autoSpaceDE w:val="0"/>
              <w:autoSpaceDN w:val="0"/>
              <w:adjustRightInd w:val="0"/>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The AMP </w:t>
            </w:r>
            <w:r w:rsidR="004454EE" w:rsidRPr="00D76F1B">
              <w:rPr>
                <w:rFonts w:ascii="Arial" w:hAnsi="Arial" w:cs="Arial"/>
                <w:i/>
                <w:color w:val="595959"/>
                <w:sz w:val="16"/>
                <w:szCs w:val="16"/>
                <w:lang w:val="en-US"/>
              </w:rPr>
              <w:t>considers</w:t>
            </w:r>
            <w:r w:rsidRPr="00D76F1B">
              <w:rPr>
                <w:rFonts w:ascii="Arial" w:hAnsi="Arial" w:cs="Arial"/>
                <w:i/>
                <w:color w:val="595959"/>
                <w:sz w:val="16"/>
                <w:szCs w:val="16"/>
                <w:lang w:val="en-US"/>
              </w:rPr>
              <w:t xml:space="preserve"> supplementary maintenance instructions linked to Service Bulletins, Service Letters or other manufacturers’ documents</w:t>
            </w:r>
          </w:p>
        </w:tc>
        <w:sdt>
          <w:sdtPr>
            <w:rPr>
              <w:rFonts w:ascii="Arial" w:hAnsi="Arial" w:cs="Arial"/>
            </w:rPr>
            <w:id w:val="1929392636"/>
            <w14:checkbox>
              <w14:checked w14:val="0"/>
              <w14:checkedState w14:val="2612" w14:font="MS Gothic"/>
              <w14:uncheckedState w14:val="2610" w14:font="MS Gothic"/>
            </w14:checkbox>
          </w:sdtPr>
          <w:sdtContent>
            <w:tc>
              <w:tcPr>
                <w:tcW w:w="709" w:type="dxa"/>
                <w:vAlign w:val="center"/>
              </w:tcPr>
              <w:p w14:paraId="00E13B4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94069497"/>
            <w14:checkbox>
              <w14:checked w14:val="0"/>
              <w14:checkedState w14:val="2612" w14:font="MS Gothic"/>
              <w14:uncheckedState w14:val="2610" w14:font="MS Gothic"/>
            </w14:checkbox>
          </w:sdtPr>
          <w:sdtContent>
            <w:tc>
              <w:tcPr>
                <w:tcW w:w="709" w:type="dxa"/>
                <w:vAlign w:val="center"/>
              </w:tcPr>
              <w:p w14:paraId="5BAAF4B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487A2077" w14:textId="77777777" w:rsidR="00D7493A" w:rsidRPr="0033261D" w:rsidRDefault="00D7493A" w:rsidP="00651D40">
            <w:pPr>
              <w:rPr>
                <w:rFonts w:ascii="Arial" w:hAnsi="Arial" w:cs="Arial"/>
                <w:sz w:val="20"/>
                <w:szCs w:val="20"/>
              </w:rPr>
            </w:pPr>
          </w:p>
        </w:tc>
      </w:tr>
      <w:tr w:rsidR="00D7493A" w:rsidRPr="0033261D" w14:paraId="22408F74" w14:textId="77777777" w:rsidTr="0086008E">
        <w:trPr>
          <w:trHeight w:val="664"/>
        </w:trPr>
        <w:tc>
          <w:tcPr>
            <w:tcW w:w="675" w:type="dxa"/>
            <w:vAlign w:val="center"/>
          </w:tcPr>
          <w:p w14:paraId="733C8805"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2.1.3</w:t>
            </w:r>
          </w:p>
        </w:tc>
        <w:tc>
          <w:tcPr>
            <w:tcW w:w="4536" w:type="dxa"/>
            <w:vAlign w:val="center"/>
          </w:tcPr>
          <w:p w14:paraId="743B2638" w14:textId="77777777" w:rsidR="00D7493A" w:rsidRPr="0033261D" w:rsidRDefault="00D7493A" w:rsidP="002A3C91">
            <w:pPr>
              <w:autoSpaceDE w:val="0"/>
              <w:autoSpaceDN w:val="0"/>
              <w:adjustRightInd w:val="0"/>
              <w:jc w:val="both"/>
              <w:rPr>
                <w:rFonts w:ascii="Arial" w:hAnsi="Arial" w:cs="Arial"/>
                <w:sz w:val="18"/>
                <w:szCs w:val="18"/>
              </w:rPr>
            </w:pPr>
            <w:r w:rsidRPr="0033261D">
              <w:rPr>
                <w:rFonts w:ascii="Arial" w:hAnsi="Arial" w:cs="Arial"/>
                <w:sz w:val="18"/>
                <w:szCs w:val="18"/>
              </w:rPr>
              <w:t>Le PE reprend les instructions d'entretien supplémentaires liées aux modifications particulières décidées par l’opérateur/propriétaire (STC)</w:t>
            </w:r>
          </w:p>
          <w:p w14:paraId="1C361CAB" w14:textId="5898BD1A" w:rsidR="00D7493A" w:rsidRPr="00D76F1B" w:rsidRDefault="00D7493A" w:rsidP="003F76CA">
            <w:pPr>
              <w:autoSpaceDE w:val="0"/>
              <w:autoSpaceDN w:val="0"/>
              <w:adjustRightInd w:val="0"/>
              <w:jc w:val="both"/>
              <w:rPr>
                <w:rFonts w:ascii="Arial" w:hAnsi="Arial" w:cs="Arial"/>
                <w:color w:val="595959"/>
                <w:sz w:val="20"/>
                <w:szCs w:val="20"/>
                <w:lang w:val="en-US"/>
              </w:rPr>
            </w:pPr>
            <w:r w:rsidRPr="00D76F1B">
              <w:rPr>
                <w:rFonts w:ascii="Arial" w:hAnsi="Arial" w:cs="Arial"/>
                <w:i/>
                <w:color w:val="595959"/>
                <w:sz w:val="16"/>
                <w:szCs w:val="16"/>
                <w:lang w:val="en-US"/>
              </w:rPr>
              <w:t xml:space="preserve">The AMP </w:t>
            </w:r>
            <w:r w:rsidR="004454EE" w:rsidRPr="00D76F1B">
              <w:rPr>
                <w:rFonts w:ascii="Arial" w:hAnsi="Arial" w:cs="Arial"/>
                <w:i/>
                <w:color w:val="595959"/>
                <w:sz w:val="16"/>
                <w:szCs w:val="16"/>
                <w:lang w:val="en-US"/>
              </w:rPr>
              <w:t>considers</w:t>
            </w:r>
            <w:r w:rsidRPr="00D76F1B">
              <w:rPr>
                <w:rFonts w:ascii="Arial" w:hAnsi="Arial" w:cs="Arial"/>
                <w:i/>
                <w:color w:val="595959"/>
                <w:sz w:val="16"/>
                <w:szCs w:val="16"/>
                <w:lang w:val="en-US"/>
              </w:rPr>
              <w:t xml:space="preserve"> supplementary maintenance instructions linked to </w:t>
            </w:r>
            <w:proofErr w:type="gramStart"/>
            <w:r w:rsidRPr="00D76F1B">
              <w:rPr>
                <w:rFonts w:ascii="Arial" w:hAnsi="Arial" w:cs="Arial"/>
                <w:i/>
                <w:color w:val="595959"/>
                <w:sz w:val="16"/>
                <w:szCs w:val="16"/>
                <w:lang w:val="en-US"/>
              </w:rPr>
              <w:t>particular modifications</w:t>
            </w:r>
            <w:proofErr w:type="gramEnd"/>
            <w:r w:rsidRPr="00D76F1B">
              <w:rPr>
                <w:rFonts w:ascii="Arial" w:hAnsi="Arial" w:cs="Arial"/>
                <w:i/>
                <w:color w:val="595959"/>
                <w:sz w:val="16"/>
                <w:szCs w:val="16"/>
                <w:lang w:val="en-US"/>
              </w:rPr>
              <w:t xml:space="preserve"> decided by the operator/owner (STC)</w:t>
            </w:r>
          </w:p>
        </w:tc>
        <w:sdt>
          <w:sdtPr>
            <w:rPr>
              <w:rFonts w:ascii="Arial" w:hAnsi="Arial" w:cs="Arial"/>
            </w:rPr>
            <w:id w:val="1157574100"/>
            <w14:checkbox>
              <w14:checked w14:val="0"/>
              <w14:checkedState w14:val="2612" w14:font="MS Gothic"/>
              <w14:uncheckedState w14:val="2610" w14:font="MS Gothic"/>
            </w14:checkbox>
          </w:sdtPr>
          <w:sdtContent>
            <w:tc>
              <w:tcPr>
                <w:tcW w:w="709" w:type="dxa"/>
                <w:vAlign w:val="center"/>
              </w:tcPr>
              <w:p w14:paraId="62F69C5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27144254"/>
            <w14:checkbox>
              <w14:checked w14:val="0"/>
              <w14:checkedState w14:val="2612" w14:font="MS Gothic"/>
              <w14:uncheckedState w14:val="2610" w14:font="MS Gothic"/>
            </w14:checkbox>
          </w:sdtPr>
          <w:sdtContent>
            <w:tc>
              <w:tcPr>
                <w:tcW w:w="709" w:type="dxa"/>
                <w:vAlign w:val="center"/>
              </w:tcPr>
              <w:p w14:paraId="29D9B09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1F588705" w14:textId="77777777" w:rsidR="00D7493A" w:rsidRPr="0033261D" w:rsidRDefault="00D7493A" w:rsidP="00651D40">
            <w:pPr>
              <w:rPr>
                <w:rFonts w:ascii="Arial" w:hAnsi="Arial" w:cs="Arial"/>
                <w:sz w:val="20"/>
                <w:szCs w:val="20"/>
              </w:rPr>
            </w:pPr>
          </w:p>
        </w:tc>
      </w:tr>
      <w:tr w:rsidR="00D7493A" w:rsidRPr="0033261D" w14:paraId="5DBC3DD1" w14:textId="77777777" w:rsidTr="0086008E">
        <w:trPr>
          <w:trHeight w:val="460"/>
        </w:trPr>
        <w:tc>
          <w:tcPr>
            <w:tcW w:w="675" w:type="dxa"/>
            <w:vAlign w:val="center"/>
          </w:tcPr>
          <w:p w14:paraId="21CC174E"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2.1.4</w:t>
            </w:r>
          </w:p>
        </w:tc>
        <w:tc>
          <w:tcPr>
            <w:tcW w:w="4536" w:type="dxa"/>
            <w:vAlign w:val="center"/>
          </w:tcPr>
          <w:p w14:paraId="2DA6CDB9" w14:textId="77777777" w:rsidR="00D7493A" w:rsidRPr="0033261D" w:rsidRDefault="00D7493A" w:rsidP="002A3C91">
            <w:pPr>
              <w:autoSpaceDE w:val="0"/>
              <w:autoSpaceDN w:val="0"/>
              <w:adjustRightInd w:val="0"/>
              <w:jc w:val="both"/>
              <w:rPr>
                <w:rFonts w:ascii="Arial" w:hAnsi="Arial" w:cs="Arial"/>
                <w:sz w:val="18"/>
                <w:szCs w:val="18"/>
              </w:rPr>
            </w:pPr>
            <w:r w:rsidRPr="0033261D">
              <w:rPr>
                <w:rFonts w:ascii="Arial" w:hAnsi="Arial" w:cs="Arial"/>
                <w:sz w:val="18"/>
                <w:szCs w:val="18"/>
              </w:rPr>
              <w:t>Le PE reprend les instructions d'entretien supplémentaires liées aux réparations effectuées</w:t>
            </w:r>
          </w:p>
          <w:p w14:paraId="732F097F" w14:textId="0D8BA20A" w:rsidR="00D7493A" w:rsidRPr="00D76F1B" w:rsidRDefault="00D7493A" w:rsidP="003F76CA">
            <w:pPr>
              <w:autoSpaceDE w:val="0"/>
              <w:autoSpaceDN w:val="0"/>
              <w:adjustRightInd w:val="0"/>
              <w:jc w:val="both"/>
              <w:rPr>
                <w:rFonts w:ascii="Arial" w:hAnsi="Arial" w:cs="Arial"/>
                <w:color w:val="595959"/>
                <w:sz w:val="20"/>
                <w:szCs w:val="20"/>
                <w:lang w:val="en-US"/>
              </w:rPr>
            </w:pPr>
            <w:r w:rsidRPr="00D76F1B">
              <w:rPr>
                <w:rFonts w:ascii="Arial" w:hAnsi="Arial" w:cs="Arial"/>
                <w:i/>
                <w:color w:val="595959"/>
                <w:sz w:val="16"/>
                <w:szCs w:val="16"/>
                <w:lang w:val="en-US"/>
              </w:rPr>
              <w:t xml:space="preserve">The AMP </w:t>
            </w:r>
            <w:r w:rsidR="004454EE" w:rsidRPr="00D76F1B">
              <w:rPr>
                <w:rFonts w:ascii="Arial" w:hAnsi="Arial" w:cs="Arial"/>
                <w:i/>
                <w:color w:val="595959"/>
                <w:sz w:val="16"/>
                <w:szCs w:val="16"/>
                <w:lang w:val="en-US"/>
              </w:rPr>
              <w:t>considers</w:t>
            </w:r>
            <w:r w:rsidRPr="00D76F1B">
              <w:rPr>
                <w:rFonts w:ascii="Arial" w:hAnsi="Arial" w:cs="Arial"/>
                <w:i/>
                <w:color w:val="595959"/>
                <w:sz w:val="16"/>
                <w:szCs w:val="16"/>
                <w:lang w:val="en-US"/>
              </w:rPr>
              <w:t xml:space="preserve"> supplementary maintenance instructions linked to embodied repairs</w:t>
            </w:r>
          </w:p>
        </w:tc>
        <w:sdt>
          <w:sdtPr>
            <w:rPr>
              <w:rFonts w:ascii="Arial" w:hAnsi="Arial" w:cs="Arial"/>
            </w:rPr>
            <w:id w:val="182631495"/>
            <w14:checkbox>
              <w14:checked w14:val="0"/>
              <w14:checkedState w14:val="2612" w14:font="MS Gothic"/>
              <w14:uncheckedState w14:val="2610" w14:font="MS Gothic"/>
            </w14:checkbox>
          </w:sdtPr>
          <w:sdtContent>
            <w:tc>
              <w:tcPr>
                <w:tcW w:w="709" w:type="dxa"/>
                <w:vAlign w:val="center"/>
              </w:tcPr>
              <w:p w14:paraId="6E8C3E6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21223048"/>
            <w14:checkbox>
              <w14:checked w14:val="0"/>
              <w14:checkedState w14:val="2612" w14:font="MS Gothic"/>
              <w14:uncheckedState w14:val="2610" w14:font="MS Gothic"/>
            </w14:checkbox>
          </w:sdtPr>
          <w:sdtContent>
            <w:tc>
              <w:tcPr>
                <w:tcW w:w="709" w:type="dxa"/>
                <w:vAlign w:val="center"/>
              </w:tcPr>
              <w:p w14:paraId="1543CE0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65433103" w14:textId="77777777" w:rsidR="00D7493A" w:rsidRPr="0033261D" w:rsidRDefault="00D7493A" w:rsidP="00651D40">
            <w:pPr>
              <w:rPr>
                <w:rFonts w:ascii="Arial" w:hAnsi="Arial" w:cs="Arial"/>
                <w:sz w:val="20"/>
                <w:szCs w:val="20"/>
              </w:rPr>
            </w:pPr>
          </w:p>
        </w:tc>
      </w:tr>
      <w:tr w:rsidR="00D7493A" w:rsidRPr="0033261D" w14:paraId="1DB34E19" w14:textId="77777777" w:rsidTr="0086008E">
        <w:trPr>
          <w:trHeight w:val="664"/>
        </w:trPr>
        <w:tc>
          <w:tcPr>
            <w:tcW w:w="675" w:type="dxa"/>
            <w:vAlign w:val="center"/>
          </w:tcPr>
          <w:p w14:paraId="199C7330"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2.1.5</w:t>
            </w:r>
          </w:p>
        </w:tc>
        <w:tc>
          <w:tcPr>
            <w:tcW w:w="4536" w:type="dxa"/>
            <w:vAlign w:val="center"/>
          </w:tcPr>
          <w:p w14:paraId="21FBC05F" w14:textId="77777777" w:rsidR="00D7493A" w:rsidRPr="0033261D" w:rsidRDefault="00D7493A" w:rsidP="002A3C91">
            <w:pPr>
              <w:jc w:val="both"/>
              <w:rPr>
                <w:rFonts w:ascii="Arial" w:hAnsi="Arial" w:cs="Arial"/>
                <w:sz w:val="18"/>
                <w:szCs w:val="18"/>
              </w:rPr>
            </w:pPr>
            <w:r w:rsidRPr="0033261D">
              <w:rPr>
                <w:rFonts w:ascii="Arial" w:hAnsi="Arial" w:cs="Arial"/>
                <w:sz w:val="18"/>
                <w:szCs w:val="18"/>
              </w:rPr>
              <w:t>Le PE reprend les dérogations/suppléments approuvés par rapport aux documents de base du constructeur/fabricant</w:t>
            </w:r>
          </w:p>
          <w:p w14:paraId="520FBE5F" w14:textId="6647915F" w:rsidR="00D7493A" w:rsidRPr="00D76F1B" w:rsidRDefault="00D7493A" w:rsidP="003F76CA">
            <w:pPr>
              <w:jc w:val="both"/>
              <w:rPr>
                <w:rFonts w:ascii="Arial" w:hAnsi="Arial" w:cs="Arial"/>
                <w:color w:val="595959"/>
                <w:sz w:val="18"/>
                <w:szCs w:val="18"/>
                <w:lang w:val="en-US"/>
              </w:rPr>
            </w:pPr>
            <w:r w:rsidRPr="00D76F1B">
              <w:rPr>
                <w:rFonts w:ascii="Arial" w:hAnsi="Arial" w:cs="Arial"/>
                <w:i/>
                <w:color w:val="595959"/>
                <w:sz w:val="16"/>
                <w:szCs w:val="16"/>
                <w:lang w:val="en-US"/>
              </w:rPr>
              <w:t xml:space="preserve">The AMP </w:t>
            </w:r>
            <w:r w:rsidR="004454EE" w:rsidRPr="00D76F1B">
              <w:rPr>
                <w:rFonts w:ascii="Arial" w:hAnsi="Arial" w:cs="Arial"/>
                <w:i/>
                <w:color w:val="595959"/>
                <w:sz w:val="16"/>
                <w:szCs w:val="16"/>
                <w:lang w:val="en-US"/>
              </w:rPr>
              <w:t>considers</w:t>
            </w:r>
            <w:r w:rsidRPr="00D76F1B">
              <w:rPr>
                <w:rFonts w:ascii="Arial" w:hAnsi="Arial" w:cs="Arial"/>
                <w:i/>
                <w:color w:val="595959"/>
                <w:sz w:val="16"/>
                <w:szCs w:val="16"/>
                <w:lang w:val="en-US"/>
              </w:rPr>
              <w:t xml:space="preserve"> exemptions/supplements to approved manufacturer basis documents.</w:t>
            </w:r>
          </w:p>
        </w:tc>
        <w:sdt>
          <w:sdtPr>
            <w:rPr>
              <w:rFonts w:ascii="Arial" w:hAnsi="Arial" w:cs="Arial"/>
            </w:rPr>
            <w:id w:val="-546455141"/>
            <w14:checkbox>
              <w14:checked w14:val="0"/>
              <w14:checkedState w14:val="2612" w14:font="MS Gothic"/>
              <w14:uncheckedState w14:val="2610" w14:font="MS Gothic"/>
            </w14:checkbox>
          </w:sdtPr>
          <w:sdtContent>
            <w:tc>
              <w:tcPr>
                <w:tcW w:w="709" w:type="dxa"/>
                <w:vAlign w:val="center"/>
              </w:tcPr>
              <w:p w14:paraId="410735C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19586074"/>
            <w14:checkbox>
              <w14:checked w14:val="0"/>
              <w14:checkedState w14:val="2612" w14:font="MS Gothic"/>
              <w14:uncheckedState w14:val="2610" w14:font="MS Gothic"/>
            </w14:checkbox>
          </w:sdtPr>
          <w:sdtContent>
            <w:tc>
              <w:tcPr>
                <w:tcW w:w="709" w:type="dxa"/>
                <w:vAlign w:val="center"/>
              </w:tcPr>
              <w:p w14:paraId="4CA5EE8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14BC7A7A" w14:textId="77777777" w:rsidR="00D7493A" w:rsidRPr="0033261D" w:rsidRDefault="00D7493A" w:rsidP="00651D40">
            <w:pPr>
              <w:rPr>
                <w:rFonts w:ascii="Arial" w:hAnsi="Arial" w:cs="Arial"/>
                <w:sz w:val="20"/>
                <w:szCs w:val="20"/>
              </w:rPr>
            </w:pPr>
          </w:p>
        </w:tc>
      </w:tr>
      <w:tr w:rsidR="0086008E" w:rsidRPr="002B5005" w14:paraId="5E075AB9" w14:textId="77777777" w:rsidTr="001B2CBD">
        <w:trPr>
          <w:trHeight w:val="454"/>
        </w:trPr>
        <w:tc>
          <w:tcPr>
            <w:tcW w:w="675" w:type="dxa"/>
            <w:vMerge w:val="restart"/>
            <w:vAlign w:val="center"/>
          </w:tcPr>
          <w:p w14:paraId="02C7DC45" w14:textId="77777777" w:rsidR="0086008E" w:rsidRPr="0033261D" w:rsidRDefault="0086008E" w:rsidP="001D21BB">
            <w:pPr>
              <w:jc w:val="center"/>
              <w:rPr>
                <w:rFonts w:ascii="Arial" w:hAnsi="Arial" w:cs="Arial"/>
                <w:sz w:val="16"/>
                <w:szCs w:val="16"/>
              </w:rPr>
            </w:pPr>
            <w:r w:rsidRPr="0033261D">
              <w:rPr>
                <w:rFonts w:ascii="Arial" w:hAnsi="Arial" w:cs="Arial"/>
                <w:sz w:val="16"/>
                <w:szCs w:val="16"/>
              </w:rPr>
              <w:t>2.1.6</w:t>
            </w:r>
          </w:p>
        </w:tc>
        <w:tc>
          <w:tcPr>
            <w:tcW w:w="9356" w:type="dxa"/>
            <w:gridSpan w:val="4"/>
            <w:vAlign w:val="center"/>
          </w:tcPr>
          <w:p w14:paraId="4859E59C" w14:textId="77777777" w:rsidR="0086008E" w:rsidRPr="0033261D" w:rsidRDefault="0086008E" w:rsidP="00651D40">
            <w:pPr>
              <w:rPr>
                <w:rFonts w:ascii="Arial" w:hAnsi="Arial" w:cs="Arial"/>
                <w:sz w:val="18"/>
                <w:szCs w:val="18"/>
              </w:rPr>
            </w:pPr>
            <w:r w:rsidRPr="0033261D">
              <w:rPr>
                <w:rFonts w:ascii="Arial" w:hAnsi="Arial" w:cs="Arial"/>
                <w:sz w:val="18"/>
                <w:szCs w:val="18"/>
              </w:rPr>
              <w:t>Le PE reprend les instructions d’entretien supplémentaires liées à l’exploitation particulière de l’aéronef</w:t>
            </w:r>
          </w:p>
          <w:p w14:paraId="3BCA6166" w14:textId="6E759E51" w:rsidR="003F76CA" w:rsidRPr="00D76F1B" w:rsidRDefault="003F76CA" w:rsidP="00651D40">
            <w:pPr>
              <w:rPr>
                <w:rFonts w:ascii="Arial" w:hAnsi="Arial" w:cs="Arial"/>
                <w:i/>
                <w:color w:val="595959"/>
                <w:sz w:val="16"/>
                <w:szCs w:val="16"/>
                <w:lang w:val="en-US"/>
              </w:rPr>
            </w:pPr>
            <w:r w:rsidRPr="00D76F1B">
              <w:rPr>
                <w:rFonts w:ascii="Arial" w:hAnsi="Arial" w:cs="Arial"/>
                <w:i/>
                <w:color w:val="595959"/>
                <w:sz w:val="16"/>
                <w:szCs w:val="16"/>
                <w:lang w:val="en-US"/>
              </w:rPr>
              <w:t xml:space="preserve">The AMP </w:t>
            </w:r>
            <w:r w:rsidR="004454EE" w:rsidRPr="00D76F1B">
              <w:rPr>
                <w:rFonts w:ascii="Arial" w:hAnsi="Arial" w:cs="Arial"/>
                <w:i/>
                <w:color w:val="595959"/>
                <w:sz w:val="16"/>
                <w:szCs w:val="16"/>
                <w:lang w:val="en-US"/>
              </w:rPr>
              <w:t>considers</w:t>
            </w:r>
            <w:r w:rsidRPr="00D76F1B">
              <w:rPr>
                <w:rFonts w:ascii="Arial" w:hAnsi="Arial" w:cs="Arial"/>
                <w:i/>
                <w:color w:val="595959"/>
                <w:sz w:val="16"/>
                <w:szCs w:val="16"/>
                <w:lang w:val="en-US"/>
              </w:rPr>
              <w:t xml:space="preserve"> supplementary maintenance instructions linked to </w:t>
            </w:r>
            <w:proofErr w:type="gramStart"/>
            <w:r w:rsidRPr="00D76F1B">
              <w:rPr>
                <w:rFonts w:ascii="Arial" w:hAnsi="Arial" w:cs="Arial"/>
                <w:i/>
                <w:color w:val="595959"/>
                <w:sz w:val="16"/>
                <w:szCs w:val="16"/>
                <w:lang w:val="en-US"/>
              </w:rPr>
              <w:t>particular operation</w:t>
            </w:r>
            <w:proofErr w:type="gramEnd"/>
            <w:r w:rsidRPr="00D76F1B">
              <w:rPr>
                <w:rFonts w:ascii="Arial" w:hAnsi="Arial" w:cs="Arial"/>
                <w:i/>
                <w:color w:val="595959"/>
                <w:sz w:val="16"/>
                <w:szCs w:val="16"/>
                <w:lang w:val="en-US"/>
              </w:rPr>
              <w:t xml:space="preserve"> of the aircraft</w:t>
            </w:r>
          </w:p>
        </w:tc>
      </w:tr>
      <w:tr w:rsidR="00D7493A" w:rsidRPr="0033261D" w14:paraId="3B6BFA5E" w14:textId="77777777" w:rsidTr="0086008E">
        <w:trPr>
          <w:trHeight w:val="454"/>
        </w:trPr>
        <w:tc>
          <w:tcPr>
            <w:tcW w:w="675" w:type="dxa"/>
            <w:vMerge/>
            <w:vAlign w:val="center"/>
          </w:tcPr>
          <w:p w14:paraId="5B304EC9" w14:textId="77777777" w:rsidR="00D7493A" w:rsidRPr="0033261D" w:rsidRDefault="00D7493A" w:rsidP="001D21BB">
            <w:pPr>
              <w:jc w:val="center"/>
              <w:rPr>
                <w:rFonts w:ascii="Arial" w:hAnsi="Arial" w:cs="Arial"/>
                <w:sz w:val="16"/>
                <w:szCs w:val="16"/>
                <w:lang w:val="en-US"/>
              </w:rPr>
            </w:pPr>
          </w:p>
        </w:tc>
        <w:tc>
          <w:tcPr>
            <w:tcW w:w="4536" w:type="dxa"/>
            <w:vAlign w:val="center"/>
          </w:tcPr>
          <w:p w14:paraId="674B5E37" w14:textId="77777777" w:rsidR="00D7493A" w:rsidRPr="0014506D" w:rsidRDefault="00D7493A" w:rsidP="00DA11E1">
            <w:pPr>
              <w:autoSpaceDE w:val="0"/>
              <w:autoSpaceDN w:val="0"/>
              <w:adjustRightInd w:val="0"/>
              <w:rPr>
                <w:rFonts w:ascii="Arial" w:hAnsi="Arial" w:cs="Arial"/>
                <w:sz w:val="18"/>
                <w:szCs w:val="18"/>
              </w:rPr>
            </w:pPr>
            <w:r w:rsidRPr="0014506D">
              <w:rPr>
                <w:rFonts w:ascii="Arial" w:hAnsi="Arial" w:cs="Arial"/>
                <w:sz w:val="18"/>
                <w:szCs w:val="18"/>
              </w:rPr>
              <w:t>Exploitation ETOPS / SE-IMC (TAC français)</w:t>
            </w:r>
          </w:p>
          <w:p w14:paraId="516A6515" w14:textId="77777777" w:rsidR="00D7493A" w:rsidRPr="00D76F1B" w:rsidRDefault="00D7493A" w:rsidP="008D0B21">
            <w:pPr>
              <w:autoSpaceDE w:val="0"/>
              <w:autoSpaceDN w:val="0"/>
              <w:adjustRightInd w:val="0"/>
              <w:rPr>
                <w:rFonts w:ascii="Arial" w:hAnsi="Arial" w:cs="Arial"/>
                <w:color w:val="595959"/>
                <w:sz w:val="18"/>
                <w:szCs w:val="18"/>
                <w:lang w:val="en-US"/>
              </w:rPr>
            </w:pPr>
            <w:r w:rsidRPr="00D76F1B">
              <w:rPr>
                <w:rFonts w:ascii="Arial" w:hAnsi="Arial" w:cs="Arial"/>
                <w:i/>
                <w:color w:val="595959"/>
                <w:sz w:val="16"/>
                <w:szCs w:val="16"/>
                <w:lang w:val="en-US"/>
              </w:rPr>
              <w:t xml:space="preserve">ETOPS operation </w:t>
            </w:r>
          </w:p>
        </w:tc>
        <w:sdt>
          <w:sdtPr>
            <w:rPr>
              <w:rFonts w:ascii="Arial" w:hAnsi="Arial" w:cs="Arial"/>
            </w:rPr>
            <w:id w:val="1418361406"/>
            <w14:checkbox>
              <w14:checked w14:val="0"/>
              <w14:checkedState w14:val="2612" w14:font="MS Gothic"/>
              <w14:uncheckedState w14:val="2610" w14:font="MS Gothic"/>
            </w14:checkbox>
          </w:sdtPr>
          <w:sdtContent>
            <w:tc>
              <w:tcPr>
                <w:tcW w:w="709" w:type="dxa"/>
                <w:vAlign w:val="center"/>
              </w:tcPr>
              <w:p w14:paraId="79B4AF3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448313786"/>
            <w14:checkbox>
              <w14:checked w14:val="0"/>
              <w14:checkedState w14:val="2612" w14:font="MS Gothic"/>
              <w14:uncheckedState w14:val="2610" w14:font="MS Gothic"/>
            </w14:checkbox>
          </w:sdtPr>
          <w:sdtContent>
            <w:tc>
              <w:tcPr>
                <w:tcW w:w="709" w:type="dxa"/>
                <w:vAlign w:val="center"/>
              </w:tcPr>
              <w:p w14:paraId="23B1DF7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79D6AB06" w14:textId="77777777" w:rsidR="00D7493A" w:rsidRPr="0033261D" w:rsidRDefault="00D7493A" w:rsidP="00651D40">
            <w:pPr>
              <w:rPr>
                <w:rFonts w:ascii="Arial" w:hAnsi="Arial" w:cs="Arial"/>
                <w:sz w:val="20"/>
                <w:szCs w:val="20"/>
              </w:rPr>
            </w:pPr>
          </w:p>
        </w:tc>
      </w:tr>
      <w:tr w:rsidR="00D7493A" w:rsidRPr="0033261D" w14:paraId="2D47A260" w14:textId="77777777" w:rsidTr="0086008E">
        <w:trPr>
          <w:trHeight w:val="454"/>
        </w:trPr>
        <w:tc>
          <w:tcPr>
            <w:tcW w:w="675" w:type="dxa"/>
            <w:vMerge/>
            <w:vAlign w:val="center"/>
          </w:tcPr>
          <w:p w14:paraId="78B93944" w14:textId="77777777" w:rsidR="00D7493A" w:rsidRPr="00A82400" w:rsidRDefault="00D7493A" w:rsidP="001D21BB">
            <w:pPr>
              <w:jc w:val="center"/>
              <w:rPr>
                <w:rFonts w:ascii="Arial" w:hAnsi="Arial" w:cs="Arial"/>
                <w:sz w:val="16"/>
                <w:szCs w:val="16"/>
                <w:lang w:val="en-US"/>
              </w:rPr>
            </w:pPr>
          </w:p>
        </w:tc>
        <w:tc>
          <w:tcPr>
            <w:tcW w:w="4536" w:type="dxa"/>
            <w:vAlign w:val="center"/>
          </w:tcPr>
          <w:p w14:paraId="74D6EF7E" w14:textId="77777777" w:rsidR="00D7493A" w:rsidRPr="0033261D" w:rsidRDefault="00D7493A" w:rsidP="003F76CA">
            <w:pPr>
              <w:autoSpaceDE w:val="0"/>
              <w:autoSpaceDN w:val="0"/>
              <w:adjustRightInd w:val="0"/>
              <w:rPr>
                <w:rFonts w:ascii="Arial" w:hAnsi="Arial" w:cs="Arial"/>
                <w:sz w:val="18"/>
                <w:szCs w:val="18"/>
                <w:lang w:val="en-US"/>
              </w:rPr>
            </w:pPr>
            <w:r>
              <w:rPr>
                <w:rFonts w:ascii="Arial" w:hAnsi="Arial" w:cs="Arial"/>
                <w:sz w:val="18"/>
                <w:szCs w:val="18"/>
                <w:lang w:val="en-US"/>
              </w:rPr>
              <w:t xml:space="preserve">RVSM / RNAV </w:t>
            </w:r>
            <w:r w:rsidRPr="0033261D">
              <w:rPr>
                <w:rFonts w:ascii="Arial" w:hAnsi="Arial" w:cs="Arial"/>
                <w:sz w:val="18"/>
                <w:szCs w:val="18"/>
                <w:lang w:val="en-US"/>
              </w:rPr>
              <w:t>/ MNPS, Cat II/III, …</w:t>
            </w:r>
          </w:p>
        </w:tc>
        <w:sdt>
          <w:sdtPr>
            <w:rPr>
              <w:rFonts w:ascii="Arial" w:hAnsi="Arial" w:cs="Arial"/>
            </w:rPr>
            <w:id w:val="1633590225"/>
            <w14:checkbox>
              <w14:checked w14:val="0"/>
              <w14:checkedState w14:val="2612" w14:font="MS Gothic"/>
              <w14:uncheckedState w14:val="2610" w14:font="MS Gothic"/>
            </w14:checkbox>
          </w:sdtPr>
          <w:sdtContent>
            <w:tc>
              <w:tcPr>
                <w:tcW w:w="709" w:type="dxa"/>
                <w:vAlign w:val="center"/>
              </w:tcPr>
              <w:p w14:paraId="74AEB67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310990575"/>
            <w14:checkbox>
              <w14:checked w14:val="0"/>
              <w14:checkedState w14:val="2612" w14:font="MS Gothic"/>
              <w14:uncheckedState w14:val="2610" w14:font="MS Gothic"/>
            </w14:checkbox>
          </w:sdtPr>
          <w:sdtContent>
            <w:tc>
              <w:tcPr>
                <w:tcW w:w="709" w:type="dxa"/>
                <w:vAlign w:val="center"/>
              </w:tcPr>
              <w:p w14:paraId="6D9B29F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74A65CEB" w14:textId="77777777" w:rsidR="00D7493A" w:rsidRPr="0033261D" w:rsidRDefault="00D7493A" w:rsidP="00651D40">
            <w:pPr>
              <w:rPr>
                <w:rFonts w:ascii="Arial" w:hAnsi="Arial" w:cs="Arial"/>
                <w:sz w:val="20"/>
                <w:szCs w:val="20"/>
              </w:rPr>
            </w:pPr>
          </w:p>
        </w:tc>
      </w:tr>
      <w:tr w:rsidR="00D7493A" w:rsidRPr="0033261D" w14:paraId="4AE4E6D9" w14:textId="77777777" w:rsidTr="0086008E">
        <w:trPr>
          <w:trHeight w:val="710"/>
        </w:trPr>
        <w:tc>
          <w:tcPr>
            <w:tcW w:w="675" w:type="dxa"/>
            <w:vAlign w:val="center"/>
          </w:tcPr>
          <w:p w14:paraId="302D1238" w14:textId="77777777" w:rsidR="00D7493A" w:rsidRPr="0033261D" w:rsidRDefault="00D7493A" w:rsidP="00CA6F3B">
            <w:pPr>
              <w:jc w:val="center"/>
              <w:rPr>
                <w:rFonts w:ascii="Arial" w:hAnsi="Arial" w:cs="Arial"/>
                <w:sz w:val="20"/>
                <w:szCs w:val="20"/>
              </w:rPr>
            </w:pPr>
            <w:r w:rsidRPr="0033261D">
              <w:rPr>
                <w:rFonts w:ascii="Arial" w:hAnsi="Arial" w:cs="Arial"/>
                <w:sz w:val="16"/>
                <w:szCs w:val="16"/>
              </w:rPr>
              <w:t>2.1.7</w:t>
            </w:r>
          </w:p>
        </w:tc>
        <w:tc>
          <w:tcPr>
            <w:tcW w:w="4536" w:type="dxa"/>
            <w:vAlign w:val="center"/>
          </w:tcPr>
          <w:p w14:paraId="4C20C3E9" w14:textId="77777777" w:rsidR="00D7493A" w:rsidRPr="0033261D" w:rsidRDefault="00D7493A" w:rsidP="001B2CBD">
            <w:pPr>
              <w:jc w:val="both"/>
              <w:rPr>
                <w:rFonts w:ascii="Arial" w:hAnsi="Arial" w:cs="Arial"/>
                <w:sz w:val="18"/>
                <w:szCs w:val="18"/>
              </w:rPr>
            </w:pPr>
            <w:r w:rsidRPr="0033261D">
              <w:rPr>
                <w:rFonts w:ascii="Arial" w:hAnsi="Arial" w:cs="Arial"/>
                <w:sz w:val="18"/>
                <w:szCs w:val="18"/>
              </w:rPr>
              <w:t>Le PE reprend les instructions d’entretien supplémentaires liées à des procédures spécifiques (atterrissage dur, foudroiement, …)</w:t>
            </w:r>
          </w:p>
          <w:p w14:paraId="2008AC1F" w14:textId="6790C8CC" w:rsidR="00D7493A" w:rsidRPr="00D76F1B" w:rsidRDefault="00D7493A" w:rsidP="003F76CA">
            <w:pPr>
              <w:jc w:val="both"/>
              <w:rPr>
                <w:rFonts w:ascii="Arial" w:hAnsi="Arial" w:cs="Arial"/>
                <w:color w:val="595959"/>
                <w:sz w:val="18"/>
                <w:szCs w:val="18"/>
                <w:lang w:val="en-US"/>
              </w:rPr>
            </w:pPr>
            <w:r w:rsidRPr="00D76F1B">
              <w:rPr>
                <w:rFonts w:ascii="Arial" w:hAnsi="Arial" w:cs="Arial"/>
                <w:i/>
                <w:color w:val="595959"/>
                <w:sz w:val="16"/>
                <w:szCs w:val="16"/>
                <w:lang w:val="en-US"/>
              </w:rPr>
              <w:t xml:space="preserve">The AMP </w:t>
            </w:r>
            <w:r w:rsidR="004454EE" w:rsidRPr="00D76F1B">
              <w:rPr>
                <w:rFonts w:ascii="Arial" w:hAnsi="Arial" w:cs="Arial"/>
                <w:i/>
                <w:color w:val="595959"/>
                <w:sz w:val="16"/>
                <w:szCs w:val="16"/>
                <w:lang w:val="en-US"/>
              </w:rPr>
              <w:t>considers</w:t>
            </w:r>
            <w:r w:rsidRPr="00D76F1B">
              <w:rPr>
                <w:rFonts w:ascii="Arial" w:hAnsi="Arial" w:cs="Arial"/>
                <w:i/>
                <w:color w:val="595959"/>
                <w:sz w:val="16"/>
                <w:szCs w:val="16"/>
                <w:lang w:val="en-US"/>
              </w:rPr>
              <w:t xml:space="preserve"> supplementary maintenance instructions linked to specific procedures (hard landing, Lightning strike, …)</w:t>
            </w:r>
          </w:p>
        </w:tc>
        <w:sdt>
          <w:sdtPr>
            <w:rPr>
              <w:rFonts w:ascii="Arial" w:hAnsi="Arial" w:cs="Arial"/>
            </w:rPr>
            <w:id w:val="1519578107"/>
            <w14:checkbox>
              <w14:checked w14:val="0"/>
              <w14:checkedState w14:val="2612" w14:font="MS Gothic"/>
              <w14:uncheckedState w14:val="2610" w14:font="MS Gothic"/>
            </w14:checkbox>
          </w:sdtPr>
          <w:sdtContent>
            <w:tc>
              <w:tcPr>
                <w:tcW w:w="709" w:type="dxa"/>
                <w:vAlign w:val="center"/>
              </w:tcPr>
              <w:p w14:paraId="07BFD90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91536790"/>
            <w14:checkbox>
              <w14:checked w14:val="0"/>
              <w14:checkedState w14:val="2612" w14:font="MS Gothic"/>
              <w14:uncheckedState w14:val="2610" w14:font="MS Gothic"/>
            </w14:checkbox>
          </w:sdtPr>
          <w:sdtContent>
            <w:tc>
              <w:tcPr>
                <w:tcW w:w="709" w:type="dxa"/>
                <w:vAlign w:val="center"/>
              </w:tcPr>
              <w:p w14:paraId="65F500F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0332B20A" w14:textId="77777777" w:rsidR="00D7493A" w:rsidRPr="0033261D" w:rsidRDefault="00D7493A" w:rsidP="00651D40">
            <w:pPr>
              <w:rPr>
                <w:rFonts w:ascii="Arial" w:hAnsi="Arial" w:cs="Arial"/>
                <w:sz w:val="20"/>
                <w:szCs w:val="20"/>
              </w:rPr>
            </w:pPr>
          </w:p>
        </w:tc>
      </w:tr>
      <w:tr w:rsidR="00D7493A" w:rsidRPr="0033261D" w14:paraId="6DC5208B" w14:textId="77777777" w:rsidTr="0086008E">
        <w:trPr>
          <w:trHeight w:val="975"/>
        </w:trPr>
        <w:tc>
          <w:tcPr>
            <w:tcW w:w="675" w:type="dxa"/>
            <w:vAlign w:val="center"/>
          </w:tcPr>
          <w:p w14:paraId="4A78FC09" w14:textId="77777777" w:rsidR="00D7493A" w:rsidRPr="0033261D" w:rsidRDefault="00D7493A" w:rsidP="001D21BB">
            <w:pPr>
              <w:jc w:val="center"/>
              <w:rPr>
                <w:rFonts w:ascii="Arial" w:hAnsi="Arial" w:cs="Arial"/>
                <w:sz w:val="16"/>
                <w:szCs w:val="16"/>
              </w:rPr>
            </w:pPr>
            <w:r>
              <w:rPr>
                <w:rFonts w:ascii="Arial" w:hAnsi="Arial" w:cs="Arial"/>
                <w:sz w:val="16"/>
                <w:szCs w:val="16"/>
              </w:rPr>
              <w:t>2.1.8</w:t>
            </w:r>
          </w:p>
        </w:tc>
        <w:tc>
          <w:tcPr>
            <w:tcW w:w="4536" w:type="dxa"/>
            <w:vAlign w:val="center"/>
          </w:tcPr>
          <w:p w14:paraId="57AA9FCD" w14:textId="28CD9E4B" w:rsidR="00D7493A" w:rsidRPr="000B0F36" w:rsidRDefault="00D7493A" w:rsidP="004454EE">
            <w:pPr>
              <w:jc w:val="both"/>
              <w:rPr>
                <w:rFonts w:ascii="Arial" w:hAnsi="Arial" w:cs="Arial"/>
                <w:sz w:val="18"/>
                <w:szCs w:val="18"/>
              </w:rPr>
            </w:pPr>
            <w:r>
              <w:rPr>
                <w:rFonts w:ascii="Arial" w:hAnsi="Arial" w:cs="Arial"/>
                <w:sz w:val="18"/>
                <w:szCs w:val="18"/>
              </w:rPr>
              <w:t>Le PE reprend les éventuelles</w:t>
            </w:r>
            <w:r w:rsidRPr="00AB2A74">
              <w:rPr>
                <w:rFonts w:ascii="Arial" w:hAnsi="Arial" w:cs="Arial"/>
                <w:sz w:val="18"/>
                <w:szCs w:val="18"/>
              </w:rPr>
              <w:t xml:space="preserve"> instructions complémentaires ou différentes proposées par le propriétaire ou l'organisme de gestion</w:t>
            </w:r>
            <w:r w:rsidR="002B5005">
              <w:rPr>
                <w:rFonts w:ascii="Arial" w:hAnsi="Arial" w:cs="Arial"/>
                <w:sz w:val="18"/>
                <w:szCs w:val="18"/>
              </w:rPr>
              <w:t xml:space="preserve"> </w:t>
            </w:r>
            <w:r w:rsidRPr="000B0F36">
              <w:rPr>
                <w:rFonts w:ascii="Arial" w:hAnsi="Arial" w:cs="Arial"/>
                <w:sz w:val="18"/>
                <w:szCs w:val="18"/>
              </w:rPr>
              <w:t>du maintien de la navigabilité</w:t>
            </w:r>
          </w:p>
          <w:p w14:paraId="63176003" w14:textId="733E6CF9" w:rsidR="00D7493A" w:rsidRPr="00A82400" w:rsidRDefault="00D7493A" w:rsidP="004454EE">
            <w:pPr>
              <w:jc w:val="both"/>
              <w:rPr>
                <w:rFonts w:ascii="Arial" w:hAnsi="Arial" w:cs="Arial"/>
                <w:sz w:val="18"/>
                <w:szCs w:val="18"/>
                <w:lang w:val="en-US"/>
              </w:rPr>
            </w:pPr>
            <w:r w:rsidRPr="00A82400">
              <w:rPr>
                <w:rFonts w:ascii="Arial" w:hAnsi="Arial" w:cs="Arial"/>
                <w:i/>
                <w:color w:val="595959"/>
                <w:sz w:val="16"/>
                <w:szCs w:val="16"/>
                <w:lang w:val="en-US"/>
              </w:rPr>
              <w:t xml:space="preserve">The AMP </w:t>
            </w:r>
            <w:r w:rsidR="004454EE" w:rsidRPr="00A82400">
              <w:rPr>
                <w:rFonts w:ascii="Arial" w:hAnsi="Arial" w:cs="Arial"/>
                <w:i/>
                <w:color w:val="595959"/>
                <w:sz w:val="16"/>
                <w:szCs w:val="16"/>
                <w:lang w:val="en-US"/>
              </w:rPr>
              <w:t>considers</w:t>
            </w:r>
            <w:r w:rsidRPr="00A82400">
              <w:rPr>
                <w:rFonts w:ascii="Arial" w:hAnsi="Arial" w:cs="Arial"/>
                <w:i/>
                <w:color w:val="595959"/>
                <w:sz w:val="16"/>
                <w:szCs w:val="16"/>
                <w:lang w:val="en-US"/>
              </w:rPr>
              <w:t xml:space="preserve"> additional or alternative instructions proposed by the owner or the continuing airworthiness management</w:t>
            </w:r>
            <w:r w:rsidR="002B5005">
              <w:rPr>
                <w:rFonts w:ascii="Arial" w:hAnsi="Arial" w:cs="Arial"/>
                <w:i/>
                <w:color w:val="595959"/>
                <w:sz w:val="16"/>
                <w:szCs w:val="16"/>
                <w:lang w:val="en-US"/>
              </w:rPr>
              <w:t xml:space="preserve"> </w:t>
            </w:r>
            <w:proofErr w:type="spellStart"/>
            <w:r w:rsidRPr="00A82400">
              <w:rPr>
                <w:rFonts w:ascii="Arial" w:hAnsi="Arial" w:cs="Arial"/>
                <w:i/>
                <w:color w:val="595959"/>
                <w:sz w:val="16"/>
                <w:szCs w:val="16"/>
                <w:lang w:val="en-US"/>
              </w:rPr>
              <w:t>organisation</w:t>
            </w:r>
            <w:proofErr w:type="spellEnd"/>
          </w:p>
        </w:tc>
        <w:sdt>
          <w:sdtPr>
            <w:rPr>
              <w:rFonts w:ascii="Arial" w:hAnsi="Arial" w:cs="Arial"/>
            </w:rPr>
            <w:id w:val="197588134"/>
            <w14:checkbox>
              <w14:checked w14:val="0"/>
              <w14:checkedState w14:val="2612" w14:font="MS Gothic"/>
              <w14:uncheckedState w14:val="2610" w14:font="MS Gothic"/>
            </w14:checkbox>
          </w:sdtPr>
          <w:sdtContent>
            <w:tc>
              <w:tcPr>
                <w:tcW w:w="709" w:type="dxa"/>
                <w:vAlign w:val="center"/>
              </w:tcPr>
              <w:p w14:paraId="12CB3A5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315340384"/>
            <w14:checkbox>
              <w14:checked w14:val="0"/>
              <w14:checkedState w14:val="2612" w14:font="MS Gothic"/>
              <w14:uncheckedState w14:val="2610" w14:font="MS Gothic"/>
            </w14:checkbox>
          </w:sdtPr>
          <w:sdtContent>
            <w:tc>
              <w:tcPr>
                <w:tcW w:w="709" w:type="dxa"/>
                <w:vAlign w:val="center"/>
              </w:tcPr>
              <w:p w14:paraId="198A00F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5E54942B" w14:textId="77777777" w:rsidR="00D7493A" w:rsidRPr="0033261D" w:rsidRDefault="00D7493A" w:rsidP="001D21BB">
            <w:pPr>
              <w:rPr>
                <w:rFonts w:ascii="Arial" w:hAnsi="Arial" w:cs="Arial"/>
                <w:sz w:val="20"/>
                <w:szCs w:val="20"/>
              </w:rPr>
            </w:pPr>
          </w:p>
        </w:tc>
      </w:tr>
      <w:tr w:rsidR="00D7493A" w:rsidRPr="0033261D" w14:paraId="36A2645E" w14:textId="77777777" w:rsidTr="0086008E">
        <w:trPr>
          <w:trHeight w:val="975"/>
        </w:trPr>
        <w:tc>
          <w:tcPr>
            <w:tcW w:w="675" w:type="dxa"/>
            <w:vAlign w:val="center"/>
          </w:tcPr>
          <w:p w14:paraId="3E7E560E"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2.2</w:t>
            </w:r>
          </w:p>
        </w:tc>
        <w:tc>
          <w:tcPr>
            <w:tcW w:w="4536" w:type="dxa"/>
            <w:vAlign w:val="center"/>
          </w:tcPr>
          <w:p w14:paraId="0FB81DBF" w14:textId="77777777" w:rsidR="00D7493A" w:rsidRPr="0033261D" w:rsidRDefault="00D7493A" w:rsidP="005F6FDA">
            <w:pPr>
              <w:jc w:val="both"/>
              <w:rPr>
                <w:rFonts w:ascii="Arial" w:hAnsi="Arial" w:cs="Arial"/>
                <w:sz w:val="18"/>
                <w:szCs w:val="18"/>
              </w:rPr>
            </w:pPr>
            <w:r w:rsidRPr="00393408">
              <w:rPr>
                <w:rFonts w:ascii="Arial" w:hAnsi="Arial" w:cs="Arial"/>
                <w:sz w:val="18"/>
                <w:szCs w:val="18"/>
                <w:u w:val="single"/>
              </w:rPr>
              <w:t>Approbation initial</w:t>
            </w:r>
            <w:r>
              <w:rPr>
                <w:rFonts w:ascii="Arial" w:hAnsi="Arial" w:cs="Arial"/>
                <w:sz w:val="18"/>
                <w:szCs w:val="18"/>
                <w:u w:val="single"/>
              </w:rPr>
              <w:t>e</w:t>
            </w:r>
            <w:r w:rsidRPr="00393408">
              <w:rPr>
                <w:rFonts w:ascii="Arial" w:hAnsi="Arial" w:cs="Arial"/>
                <w:sz w:val="18"/>
                <w:szCs w:val="18"/>
                <w:u w:val="single"/>
              </w:rPr>
              <w:t xml:space="preserve"> du PE</w:t>
            </w:r>
            <w:r>
              <w:rPr>
                <w:rFonts w:ascii="Arial" w:hAnsi="Arial" w:cs="Arial"/>
                <w:sz w:val="18"/>
                <w:szCs w:val="18"/>
              </w:rPr>
              <w:t xml:space="preserve"> - </w:t>
            </w:r>
            <w:r w:rsidRPr="0033261D">
              <w:rPr>
                <w:rFonts w:ascii="Arial" w:hAnsi="Arial" w:cs="Arial"/>
                <w:sz w:val="18"/>
                <w:szCs w:val="18"/>
              </w:rPr>
              <w:t>Pour des aéronefs récemment certifiés : évaluation sous tous ses aspects des recommandations (et du MRB si applicable) du TCH et de toute autre information de navigabilité</w:t>
            </w:r>
          </w:p>
          <w:p w14:paraId="2559E6E1" w14:textId="77777777" w:rsidR="00D7493A" w:rsidRPr="00D76F1B" w:rsidRDefault="00D7493A" w:rsidP="00393408">
            <w:pPr>
              <w:jc w:val="both"/>
              <w:rPr>
                <w:rFonts w:ascii="Arial" w:hAnsi="Arial" w:cs="Arial"/>
                <w:color w:val="595959"/>
                <w:sz w:val="18"/>
                <w:szCs w:val="18"/>
                <w:lang w:val="en-US"/>
              </w:rPr>
            </w:pPr>
            <w:r w:rsidRPr="00D76F1B">
              <w:rPr>
                <w:rFonts w:ascii="Arial" w:hAnsi="Arial" w:cs="Arial"/>
                <w:i/>
                <w:color w:val="595959"/>
                <w:sz w:val="16"/>
                <w:szCs w:val="16"/>
                <w:u w:val="single"/>
                <w:lang w:val="en-US"/>
              </w:rPr>
              <w:t>Initial approval of AMP</w:t>
            </w:r>
            <w:r w:rsidRPr="00D76F1B">
              <w:rPr>
                <w:rFonts w:ascii="Arial" w:hAnsi="Arial" w:cs="Arial"/>
                <w:i/>
                <w:color w:val="595959"/>
                <w:sz w:val="16"/>
                <w:szCs w:val="16"/>
                <w:lang w:val="en-US"/>
              </w:rPr>
              <w:t xml:space="preserve"> - For newly type-certificated aircraft: comprehensively appraise the manufacturer's recommendations (and MRB report where applicable)</w:t>
            </w:r>
          </w:p>
        </w:tc>
        <w:sdt>
          <w:sdtPr>
            <w:rPr>
              <w:rFonts w:ascii="Arial" w:hAnsi="Arial" w:cs="Arial"/>
            </w:rPr>
            <w:id w:val="-208736183"/>
            <w14:checkbox>
              <w14:checked w14:val="0"/>
              <w14:checkedState w14:val="2612" w14:font="MS Gothic"/>
              <w14:uncheckedState w14:val="2610" w14:font="MS Gothic"/>
            </w14:checkbox>
          </w:sdtPr>
          <w:sdtContent>
            <w:tc>
              <w:tcPr>
                <w:tcW w:w="709" w:type="dxa"/>
                <w:vAlign w:val="center"/>
              </w:tcPr>
              <w:p w14:paraId="04FB0BF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76163312"/>
            <w14:checkbox>
              <w14:checked w14:val="0"/>
              <w14:checkedState w14:val="2612" w14:font="MS Gothic"/>
              <w14:uncheckedState w14:val="2610" w14:font="MS Gothic"/>
            </w14:checkbox>
          </w:sdtPr>
          <w:sdtContent>
            <w:tc>
              <w:tcPr>
                <w:tcW w:w="709" w:type="dxa"/>
                <w:vAlign w:val="center"/>
              </w:tcPr>
              <w:p w14:paraId="2E06245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3CAC3CB9" w14:textId="77777777" w:rsidR="00D7493A" w:rsidRPr="0033261D" w:rsidRDefault="00D7493A" w:rsidP="001D21BB">
            <w:pPr>
              <w:rPr>
                <w:rFonts w:ascii="Arial" w:hAnsi="Arial" w:cs="Arial"/>
                <w:sz w:val="20"/>
                <w:szCs w:val="20"/>
              </w:rPr>
            </w:pPr>
          </w:p>
        </w:tc>
      </w:tr>
      <w:tr w:rsidR="00D7493A" w:rsidRPr="0033261D" w14:paraId="33F282CD" w14:textId="77777777" w:rsidTr="0086008E">
        <w:trPr>
          <w:trHeight w:val="706"/>
        </w:trPr>
        <w:tc>
          <w:tcPr>
            <w:tcW w:w="675" w:type="dxa"/>
            <w:vMerge w:val="restart"/>
            <w:vAlign w:val="center"/>
          </w:tcPr>
          <w:p w14:paraId="0EF137DA"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2.3</w:t>
            </w:r>
          </w:p>
        </w:tc>
        <w:tc>
          <w:tcPr>
            <w:tcW w:w="4536" w:type="dxa"/>
            <w:vAlign w:val="center"/>
          </w:tcPr>
          <w:p w14:paraId="56F86788" w14:textId="188512BB" w:rsidR="00D7493A" w:rsidRPr="0033261D" w:rsidRDefault="00D7493A" w:rsidP="005F6FDA">
            <w:pPr>
              <w:jc w:val="both"/>
              <w:rPr>
                <w:rFonts w:ascii="Arial" w:hAnsi="Arial" w:cs="Arial"/>
                <w:sz w:val="18"/>
                <w:szCs w:val="18"/>
              </w:rPr>
            </w:pPr>
            <w:r w:rsidRPr="00393408">
              <w:rPr>
                <w:rFonts w:ascii="Arial" w:hAnsi="Arial" w:cs="Arial"/>
                <w:sz w:val="18"/>
                <w:szCs w:val="18"/>
                <w:u w:val="single"/>
              </w:rPr>
              <w:t>Approbation initiale du PE</w:t>
            </w:r>
            <w:r>
              <w:rPr>
                <w:rFonts w:ascii="Arial" w:hAnsi="Arial" w:cs="Arial"/>
                <w:sz w:val="18"/>
                <w:szCs w:val="18"/>
              </w:rPr>
              <w:t xml:space="preserve"> - </w:t>
            </w:r>
            <w:r w:rsidRPr="0033261D">
              <w:rPr>
                <w:rFonts w:ascii="Arial" w:hAnsi="Arial" w:cs="Arial"/>
                <w:sz w:val="18"/>
                <w:szCs w:val="18"/>
              </w:rPr>
              <w:t xml:space="preserve">Pour les types d’aéronefs existants, il est possible de procéder par comparaison avec un PE déjà approuvé au sein d’un même </w:t>
            </w:r>
            <w:r w:rsidR="002B5005">
              <w:rPr>
                <w:rFonts w:ascii="Arial" w:hAnsi="Arial" w:cs="Arial"/>
                <w:sz w:val="20"/>
                <w:szCs w:val="20"/>
              </w:rPr>
              <w:lastRenderedPageBreak/>
              <w:t>O</w:t>
            </w:r>
            <w:r>
              <w:rPr>
                <w:rFonts w:ascii="Arial" w:hAnsi="Arial" w:cs="Arial"/>
                <w:sz w:val="20"/>
                <w:szCs w:val="20"/>
              </w:rPr>
              <w:t>rganisme</w:t>
            </w:r>
            <w:r w:rsidRPr="0033261D">
              <w:rPr>
                <w:rFonts w:ascii="Arial" w:hAnsi="Arial" w:cs="Arial"/>
                <w:sz w:val="20"/>
                <w:szCs w:val="20"/>
              </w:rPr>
              <w:t xml:space="preserve"> </w:t>
            </w:r>
            <w:r>
              <w:rPr>
                <w:rFonts w:ascii="Arial" w:hAnsi="Arial" w:cs="Arial"/>
                <w:sz w:val="20"/>
                <w:szCs w:val="20"/>
              </w:rPr>
              <w:t>de gestion du maintien de la navigabilité agréé</w:t>
            </w:r>
          </w:p>
          <w:p w14:paraId="12A8B53C" w14:textId="77777777" w:rsidR="00D7493A" w:rsidRPr="00D76F1B" w:rsidRDefault="00D7493A" w:rsidP="00393408">
            <w:pPr>
              <w:jc w:val="both"/>
              <w:rPr>
                <w:rFonts w:ascii="Arial" w:hAnsi="Arial" w:cs="Arial"/>
                <w:color w:val="595959"/>
                <w:sz w:val="18"/>
                <w:szCs w:val="18"/>
                <w:lang w:val="en-US"/>
              </w:rPr>
            </w:pPr>
            <w:r w:rsidRPr="00D76F1B">
              <w:rPr>
                <w:rFonts w:ascii="Arial" w:hAnsi="Arial" w:cs="Arial"/>
                <w:i/>
                <w:color w:val="595959"/>
                <w:sz w:val="16"/>
                <w:szCs w:val="16"/>
                <w:u w:val="single"/>
                <w:lang w:val="en-US"/>
              </w:rPr>
              <w:t>Initial approval of AMP</w:t>
            </w:r>
            <w:r w:rsidRPr="00D76F1B">
              <w:rPr>
                <w:rFonts w:ascii="Arial" w:hAnsi="Arial" w:cs="Arial"/>
                <w:i/>
                <w:color w:val="595959"/>
                <w:sz w:val="16"/>
                <w:szCs w:val="16"/>
                <w:lang w:val="en-US"/>
              </w:rPr>
              <w:t xml:space="preserve"> - For existing aircraft types, comparisons with AMP previously approved in the same CAMO</w:t>
            </w:r>
          </w:p>
        </w:tc>
        <w:sdt>
          <w:sdtPr>
            <w:rPr>
              <w:rFonts w:ascii="Arial" w:hAnsi="Arial" w:cs="Arial"/>
            </w:rPr>
            <w:id w:val="-1078125685"/>
            <w14:checkbox>
              <w14:checked w14:val="0"/>
              <w14:checkedState w14:val="2612" w14:font="MS Gothic"/>
              <w14:uncheckedState w14:val="2610" w14:font="MS Gothic"/>
            </w14:checkbox>
          </w:sdtPr>
          <w:sdtContent>
            <w:tc>
              <w:tcPr>
                <w:tcW w:w="709" w:type="dxa"/>
                <w:vAlign w:val="center"/>
              </w:tcPr>
              <w:p w14:paraId="6D3D76B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16622371"/>
            <w14:checkbox>
              <w14:checked w14:val="0"/>
              <w14:checkedState w14:val="2612" w14:font="MS Gothic"/>
              <w14:uncheckedState w14:val="2610" w14:font="MS Gothic"/>
            </w14:checkbox>
          </w:sdtPr>
          <w:sdtContent>
            <w:tc>
              <w:tcPr>
                <w:tcW w:w="709" w:type="dxa"/>
                <w:vAlign w:val="center"/>
              </w:tcPr>
              <w:p w14:paraId="69FF517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02E55B76" w14:textId="77777777" w:rsidR="00D7493A" w:rsidRPr="0033261D" w:rsidRDefault="00D7493A" w:rsidP="001D21BB">
            <w:pPr>
              <w:rPr>
                <w:rFonts w:ascii="Arial" w:hAnsi="Arial" w:cs="Arial"/>
                <w:sz w:val="20"/>
                <w:szCs w:val="20"/>
              </w:rPr>
            </w:pPr>
          </w:p>
        </w:tc>
      </w:tr>
      <w:tr w:rsidR="00D7493A" w:rsidRPr="0033261D" w14:paraId="5C57F839" w14:textId="77777777" w:rsidTr="0086008E">
        <w:trPr>
          <w:trHeight w:val="254"/>
        </w:trPr>
        <w:tc>
          <w:tcPr>
            <w:tcW w:w="675" w:type="dxa"/>
            <w:vMerge/>
            <w:vAlign w:val="center"/>
          </w:tcPr>
          <w:p w14:paraId="7990D082" w14:textId="77777777" w:rsidR="00D7493A" w:rsidRPr="0033261D" w:rsidRDefault="00D7493A" w:rsidP="001D21BB">
            <w:pPr>
              <w:jc w:val="center"/>
              <w:rPr>
                <w:rFonts w:ascii="Arial" w:hAnsi="Arial" w:cs="Arial"/>
                <w:sz w:val="20"/>
                <w:szCs w:val="20"/>
              </w:rPr>
            </w:pPr>
          </w:p>
        </w:tc>
        <w:tc>
          <w:tcPr>
            <w:tcW w:w="4536" w:type="dxa"/>
            <w:vAlign w:val="center"/>
          </w:tcPr>
          <w:p w14:paraId="439BFA7F" w14:textId="23B2BFF0" w:rsidR="00D7493A" w:rsidRPr="0033261D" w:rsidRDefault="00D7493A" w:rsidP="002A3C91">
            <w:pPr>
              <w:ind w:left="33"/>
              <w:jc w:val="both"/>
              <w:rPr>
                <w:rFonts w:ascii="Arial" w:hAnsi="Arial" w:cs="Arial"/>
                <w:sz w:val="18"/>
                <w:szCs w:val="18"/>
              </w:rPr>
            </w:pPr>
            <w:r w:rsidRPr="00393408">
              <w:rPr>
                <w:rFonts w:ascii="Arial" w:hAnsi="Arial" w:cs="Arial"/>
                <w:sz w:val="18"/>
                <w:szCs w:val="18"/>
                <w:u w:val="single"/>
              </w:rPr>
              <w:t xml:space="preserve">Approbation initiale du PE </w:t>
            </w:r>
            <w:r>
              <w:rPr>
                <w:rFonts w:ascii="Arial" w:hAnsi="Arial" w:cs="Arial"/>
                <w:sz w:val="18"/>
                <w:szCs w:val="18"/>
              </w:rPr>
              <w:t xml:space="preserve">- </w:t>
            </w:r>
            <w:r w:rsidRPr="0033261D">
              <w:rPr>
                <w:rFonts w:ascii="Arial" w:hAnsi="Arial" w:cs="Arial"/>
                <w:sz w:val="18"/>
                <w:szCs w:val="18"/>
              </w:rPr>
              <w:t xml:space="preserve">La comparaison avec un PE existant a fait l’objet d’une évaluation des points suivants : Taux d’utilisation de l’aéronef / ratio heures/atterrissages/ équipements installés / expérience de l’organisme </w:t>
            </w:r>
            <w:r w:rsidR="00576DFF">
              <w:rPr>
                <w:rFonts w:ascii="Arial" w:hAnsi="Arial" w:cs="Arial"/>
                <w:sz w:val="18"/>
                <w:szCs w:val="18"/>
              </w:rPr>
              <w:t>de gestion</w:t>
            </w:r>
            <w:r w:rsidR="00576DFF" w:rsidRPr="0033261D">
              <w:rPr>
                <w:rFonts w:ascii="Arial" w:hAnsi="Arial" w:cs="Arial"/>
                <w:sz w:val="18"/>
                <w:szCs w:val="18"/>
              </w:rPr>
              <w:t xml:space="preserve"> </w:t>
            </w:r>
            <w:r w:rsidRPr="0033261D">
              <w:rPr>
                <w:rFonts w:ascii="Arial" w:hAnsi="Arial" w:cs="Arial"/>
                <w:sz w:val="18"/>
                <w:szCs w:val="18"/>
              </w:rPr>
              <w:t>ou du propriétaire</w:t>
            </w:r>
          </w:p>
          <w:p w14:paraId="51E5A9EF" w14:textId="690D9671" w:rsidR="00D7493A" w:rsidRPr="00D76F1B" w:rsidRDefault="00D7493A" w:rsidP="00116971">
            <w:pPr>
              <w:ind w:left="33"/>
              <w:jc w:val="both"/>
              <w:rPr>
                <w:rFonts w:ascii="Arial" w:hAnsi="Arial" w:cs="Arial"/>
                <w:i/>
                <w:color w:val="595959"/>
                <w:sz w:val="16"/>
                <w:szCs w:val="16"/>
                <w:lang w:val="en-US"/>
              </w:rPr>
            </w:pPr>
            <w:r w:rsidRPr="00D76F1B">
              <w:rPr>
                <w:rFonts w:ascii="Arial" w:hAnsi="Arial" w:cs="Arial"/>
                <w:i/>
                <w:color w:val="595959"/>
                <w:sz w:val="16"/>
                <w:szCs w:val="16"/>
                <w:u w:val="single"/>
                <w:lang w:val="en-US"/>
              </w:rPr>
              <w:t>Initial approval of AMP</w:t>
            </w:r>
            <w:r w:rsidRPr="00D76F1B">
              <w:rPr>
                <w:rFonts w:ascii="Arial" w:hAnsi="Arial" w:cs="Arial"/>
                <w:i/>
                <w:color w:val="595959"/>
                <w:sz w:val="16"/>
                <w:szCs w:val="16"/>
                <w:lang w:val="en-US"/>
              </w:rPr>
              <w:t xml:space="preserve"> - Evaluation of aircraft/fleet </w:t>
            </w:r>
            <w:proofErr w:type="spellStart"/>
            <w:r w:rsidRPr="00D76F1B">
              <w:rPr>
                <w:rFonts w:ascii="Arial" w:hAnsi="Arial" w:cs="Arial"/>
                <w:i/>
                <w:color w:val="595959"/>
                <w:sz w:val="16"/>
                <w:szCs w:val="16"/>
                <w:lang w:val="en-US"/>
              </w:rPr>
              <w:t>utilisation</w:t>
            </w:r>
            <w:proofErr w:type="spellEnd"/>
            <w:r w:rsidRPr="00D76F1B">
              <w:rPr>
                <w:rFonts w:ascii="Arial" w:hAnsi="Arial" w:cs="Arial"/>
                <w:i/>
                <w:color w:val="595959"/>
                <w:sz w:val="16"/>
                <w:szCs w:val="16"/>
                <w:lang w:val="en-US"/>
              </w:rPr>
              <w:t>/landing rate/equipment fit/experience of the owner or CA</w:t>
            </w:r>
            <w:r w:rsidR="00576DFF">
              <w:rPr>
                <w:rFonts w:ascii="Arial" w:hAnsi="Arial" w:cs="Arial"/>
                <w:i/>
                <w:color w:val="595959"/>
                <w:sz w:val="16"/>
                <w:szCs w:val="16"/>
                <w:lang w:val="en-US"/>
              </w:rPr>
              <w:t>(</w:t>
            </w:r>
            <w:r w:rsidRPr="00D76F1B">
              <w:rPr>
                <w:rFonts w:ascii="Arial" w:hAnsi="Arial" w:cs="Arial"/>
                <w:i/>
                <w:color w:val="595959"/>
                <w:sz w:val="16"/>
                <w:szCs w:val="16"/>
                <w:lang w:val="en-US"/>
              </w:rPr>
              <w:t>M</w:t>
            </w:r>
            <w:r w:rsidR="00576DFF">
              <w:rPr>
                <w:rFonts w:ascii="Arial" w:hAnsi="Arial" w:cs="Arial"/>
                <w:i/>
                <w:color w:val="595959"/>
                <w:sz w:val="16"/>
                <w:szCs w:val="16"/>
                <w:lang w:val="en-US"/>
              </w:rPr>
              <w:t>)</w:t>
            </w:r>
            <w:r w:rsidRPr="00D76F1B">
              <w:rPr>
                <w:rFonts w:ascii="Arial" w:hAnsi="Arial" w:cs="Arial"/>
                <w:i/>
                <w:color w:val="595959"/>
                <w:sz w:val="16"/>
                <w:szCs w:val="16"/>
                <w:lang w:val="en-US"/>
              </w:rPr>
              <w:t xml:space="preserve">O when assessing the existing AMP </w:t>
            </w:r>
          </w:p>
        </w:tc>
        <w:sdt>
          <w:sdtPr>
            <w:rPr>
              <w:rFonts w:ascii="Arial" w:hAnsi="Arial" w:cs="Arial"/>
            </w:rPr>
            <w:id w:val="-1499188738"/>
            <w14:checkbox>
              <w14:checked w14:val="0"/>
              <w14:checkedState w14:val="2612" w14:font="MS Gothic"/>
              <w14:uncheckedState w14:val="2610" w14:font="MS Gothic"/>
            </w14:checkbox>
          </w:sdtPr>
          <w:sdtContent>
            <w:tc>
              <w:tcPr>
                <w:tcW w:w="709" w:type="dxa"/>
                <w:vAlign w:val="center"/>
              </w:tcPr>
              <w:p w14:paraId="72B520D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44786399"/>
            <w14:checkbox>
              <w14:checked w14:val="0"/>
              <w14:checkedState w14:val="2612" w14:font="MS Gothic"/>
              <w14:uncheckedState w14:val="2610" w14:font="MS Gothic"/>
            </w14:checkbox>
          </w:sdtPr>
          <w:sdtContent>
            <w:tc>
              <w:tcPr>
                <w:tcW w:w="709" w:type="dxa"/>
                <w:vAlign w:val="center"/>
              </w:tcPr>
              <w:p w14:paraId="29B900D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39611463" w14:textId="77777777" w:rsidR="00D7493A" w:rsidRPr="0033261D" w:rsidRDefault="00D7493A" w:rsidP="001D21BB">
            <w:pPr>
              <w:rPr>
                <w:rFonts w:ascii="Arial" w:hAnsi="Arial" w:cs="Arial"/>
                <w:sz w:val="20"/>
                <w:szCs w:val="20"/>
              </w:rPr>
            </w:pPr>
          </w:p>
        </w:tc>
      </w:tr>
      <w:tr w:rsidR="00D7493A" w:rsidRPr="0033261D" w14:paraId="430099C4" w14:textId="77777777" w:rsidTr="0086008E">
        <w:trPr>
          <w:trHeight w:val="542"/>
        </w:trPr>
        <w:tc>
          <w:tcPr>
            <w:tcW w:w="675" w:type="dxa"/>
            <w:vAlign w:val="center"/>
          </w:tcPr>
          <w:p w14:paraId="35DA8FE1"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2.4</w:t>
            </w:r>
          </w:p>
        </w:tc>
        <w:tc>
          <w:tcPr>
            <w:tcW w:w="4536" w:type="dxa"/>
            <w:vAlign w:val="center"/>
          </w:tcPr>
          <w:p w14:paraId="1CCE772B" w14:textId="77777777" w:rsidR="00D7493A" w:rsidRPr="0033261D" w:rsidRDefault="00D7493A" w:rsidP="00C54B10">
            <w:pPr>
              <w:rPr>
                <w:rFonts w:ascii="Arial" w:hAnsi="Arial" w:cs="Arial"/>
                <w:sz w:val="18"/>
                <w:szCs w:val="18"/>
              </w:rPr>
            </w:pPr>
            <w:r w:rsidRPr="0033261D">
              <w:rPr>
                <w:rFonts w:ascii="Arial" w:hAnsi="Arial" w:cs="Arial"/>
                <w:sz w:val="18"/>
                <w:szCs w:val="18"/>
              </w:rPr>
              <w:t>Si tâches CDCCL définies par le TCH / STCH, des instructions d’entretien sont développées.</w:t>
            </w:r>
          </w:p>
          <w:p w14:paraId="37BE6A96" w14:textId="77777777" w:rsidR="00D7493A" w:rsidRPr="00D76F1B" w:rsidRDefault="00D7493A" w:rsidP="00855055">
            <w:pPr>
              <w:rPr>
                <w:rFonts w:ascii="Arial" w:hAnsi="Arial" w:cs="Arial"/>
                <w:i/>
                <w:color w:val="595959"/>
                <w:sz w:val="16"/>
                <w:szCs w:val="16"/>
                <w:lang w:val="en-US"/>
              </w:rPr>
            </w:pPr>
            <w:r w:rsidRPr="00D76F1B">
              <w:rPr>
                <w:rFonts w:ascii="Arial" w:hAnsi="Arial" w:cs="Arial"/>
                <w:i/>
                <w:color w:val="595959"/>
                <w:sz w:val="16"/>
                <w:szCs w:val="16"/>
                <w:lang w:val="en-US"/>
              </w:rPr>
              <w:t xml:space="preserve">If CDCCL tasks </w:t>
            </w:r>
            <w:proofErr w:type="gramStart"/>
            <w:r w:rsidRPr="00D76F1B">
              <w:rPr>
                <w:rFonts w:ascii="Arial" w:hAnsi="Arial" w:cs="Arial"/>
                <w:i/>
                <w:color w:val="595959"/>
                <w:sz w:val="16"/>
                <w:szCs w:val="16"/>
                <w:lang w:val="en-US"/>
              </w:rPr>
              <w:t>identified</w:t>
            </w:r>
            <w:proofErr w:type="gramEnd"/>
            <w:r w:rsidRPr="00D76F1B">
              <w:rPr>
                <w:rFonts w:ascii="Arial" w:hAnsi="Arial" w:cs="Arial"/>
                <w:i/>
                <w:color w:val="595959"/>
                <w:sz w:val="16"/>
                <w:szCs w:val="16"/>
                <w:lang w:val="en-US"/>
              </w:rPr>
              <w:t xml:space="preserve"> by the TC/STC holder, maintenance tasks should be developed.</w:t>
            </w:r>
          </w:p>
        </w:tc>
        <w:sdt>
          <w:sdtPr>
            <w:rPr>
              <w:rFonts w:ascii="Arial" w:hAnsi="Arial" w:cs="Arial"/>
            </w:rPr>
            <w:id w:val="158210002"/>
            <w14:checkbox>
              <w14:checked w14:val="0"/>
              <w14:checkedState w14:val="2612" w14:font="MS Gothic"/>
              <w14:uncheckedState w14:val="2610" w14:font="MS Gothic"/>
            </w14:checkbox>
          </w:sdtPr>
          <w:sdtContent>
            <w:tc>
              <w:tcPr>
                <w:tcW w:w="709" w:type="dxa"/>
                <w:vAlign w:val="center"/>
              </w:tcPr>
              <w:p w14:paraId="1F0BDEA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74062801"/>
            <w14:checkbox>
              <w14:checked w14:val="0"/>
              <w14:checkedState w14:val="2612" w14:font="MS Gothic"/>
              <w14:uncheckedState w14:val="2610" w14:font="MS Gothic"/>
            </w14:checkbox>
          </w:sdtPr>
          <w:sdtContent>
            <w:tc>
              <w:tcPr>
                <w:tcW w:w="709" w:type="dxa"/>
                <w:vAlign w:val="center"/>
              </w:tcPr>
              <w:p w14:paraId="25695E3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564F807A" w14:textId="77777777" w:rsidR="00D7493A" w:rsidRPr="0033261D" w:rsidRDefault="00D7493A" w:rsidP="001D21BB">
            <w:pPr>
              <w:rPr>
                <w:rFonts w:ascii="Arial" w:hAnsi="Arial" w:cs="Arial"/>
                <w:sz w:val="20"/>
                <w:szCs w:val="20"/>
              </w:rPr>
            </w:pPr>
          </w:p>
        </w:tc>
      </w:tr>
    </w:tbl>
    <w:p w14:paraId="0917DF0E" w14:textId="77777777" w:rsidR="00393408" w:rsidRDefault="00393408" w:rsidP="003B5D43">
      <w:pPr>
        <w:tabs>
          <w:tab w:val="left" w:pos="534"/>
          <w:tab w:val="left" w:pos="1242"/>
          <w:tab w:val="left" w:pos="4503"/>
          <w:tab w:val="left" w:pos="5211"/>
          <w:tab w:val="left" w:pos="5920"/>
        </w:tabs>
        <w:rPr>
          <w:rFonts w:ascii="Arial" w:hAnsi="Arial" w:cs="Arial"/>
          <w:sz w:val="20"/>
          <w:szCs w:val="20"/>
        </w:rPr>
      </w:pPr>
    </w:p>
    <w:p w14:paraId="4C899882" w14:textId="77777777" w:rsidR="00185144" w:rsidRPr="0033261D" w:rsidRDefault="00185144" w:rsidP="003B5D43">
      <w:pPr>
        <w:tabs>
          <w:tab w:val="left" w:pos="534"/>
          <w:tab w:val="left" w:pos="1242"/>
          <w:tab w:val="left" w:pos="4503"/>
          <w:tab w:val="left" w:pos="5211"/>
          <w:tab w:val="left" w:pos="5920"/>
        </w:tabs>
        <w:rPr>
          <w:rFonts w:ascii="Arial" w:hAnsi="Arial" w:cs="Arial"/>
          <w:sz w:val="20"/>
          <w:szCs w:val="20"/>
        </w:rPr>
      </w:pPr>
    </w:p>
    <w:tbl>
      <w:tblPr>
        <w:tblW w:w="1003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5A70B4" w:rsidRPr="002B5005" w14:paraId="4D0F6573" w14:textId="77777777" w:rsidTr="0047194E">
        <w:trPr>
          <w:trHeight w:val="467"/>
        </w:trPr>
        <w:tc>
          <w:tcPr>
            <w:tcW w:w="5211" w:type="dxa"/>
            <w:gridSpan w:val="2"/>
            <w:vMerge w:val="restart"/>
            <w:shd w:val="clear" w:color="auto" w:fill="D9D9D9"/>
            <w:vAlign w:val="center"/>
          </w:tcPr>
          <w:p w14:paraId="464857B1" w14:textId="77777777" w:rsidR="005A70B4" w:rsidRPr="0033261D" w:rsidRDefault="005A70B4" w:rsidP="005A70B4">
            <w:pPr>
              <w:numPr>
                <w:ilvl w:val="0"/>
                <w:numId w:val="22"/>
              </w:numPr>
              <w:ind w:left="567" w:hanging="567"/>
              <w:rPr>
                <w:rFonts w:ascii="Arial" w:hAnsi="Arial" w:cs="Arial"/>
                <w:b/>
                <w:sz w:val="20"/>
                <w:szCs w:val="20"/>
              </w:rPr>
            </w:pPr>
            <w:r w:rsidRPr="0033261D">
              <w:rPr>
                <w:rFonts w:ascii="Arial" w:hAnsi="Arial" w:cs="Arial"/>
                <w:b/>
                <w:sz w:val="20"/>
                <w:szCs w:val="20"/>
              </w:rPr>
              <w:t>Amendement</w:t>
            </w:r>
            <w:r w:rsidR="003F76CA" w:rsidRPr="0033261D">
              <w:rPr>
                <w:rFonts w:ascii="Arial" w:hAnsi="Arial" w:cs="Arial"/>
                <w:b/>
                <w:sz w:val="20"/>
                <w:szCs w:val="20"/>
              </w:rPr>
              <w:t>s</w:t>
            </w:r>
          </w:p>
          <w:p w14:paraId="6058F7D7" w14:textId="77777777" w:rsidR="003F76CA" w:rsidRPr="0033261D" w:rsidRDefault="003F76CA" w:rsidP="003F76CA">
            <w:pPr>
              <w:ind w:left="567"/>
              <w:rPr>
                <w:rFonts w:ascii="Arial" w:hAnsi="Arial" w:cs="Arial"/>
                <w:b/>
                <w:i/>
                <w:sz w:val="18"/>
                <w:szCs w:val="18"/>
              </w:rPr>
            </w:pPr>
            <w:proofErr w:type="spellStart"/>
            <w:r w:rsidRPr="000C47AA">
              <w:rPr>
                <w:rFonts w:ascii="Arial" w:hAnsi="Arial" w:cs="Arial"/>
                <w:b/>
                <w:i/>
                <w:color w:val="595959"/>
                <w:sz w:val="18"/>
                <w:szCs w:val="18"/>
              </w:rPr>
              <w:t>Amendments</w:t>
            </w:r>
            <w:proofErr w:type="spellEnd"/>
          </w:p>
        </w:tc>
        <w:tc>
          <w:tcPr>
            <w:tcW w:w="1418" w:type="dxa"/>
            <w:gridSpan w:val="2"/>
            <w:shd w:val="clear" w:color="auto" w:fill="D9D9D9"/>
            <w:vAlign w:val="center"/>
          </w:tcPr>
          <w:p w14:paraId="5028EB71" w14:textId="77777777" w:rsidR="005A70B4" w:rsidRPr="0033261D" w:rsidRDefault="005A70B4" w:rsidP="003F76CA">
            <w:pPr>
              <w:jc w:val="center"/>
              <w:rPr>
                <w:rFonts w:ascii="Arial" w:hAnsi="Arial" w:cs="Arial"/>
                <w:b/>
                <w:sz w:val="20"/>
                <w:szCs w:val="20"/>
              </w:rPr>
            </w:pPr>
            <w:r w:rsidRPr="0033261D">
              <w:rPr>
                <w:rFonts w:ascii="Arial" w:hAnsi="Arial" w:cs="Arial"/>
                <w:b/>
                <w:sz w:val="20"/>
                <w:szCs w:val="20"/>
              </w:rPr>
              <w:t>Conformité</w:t>
            </w:r>
          </w:p>
          <w:p w14:paraId="4CDD1CF3" w14:textId="77777777" w:rsidR="003F76CA" w:rsidRPr="0033261D" w:rsidRDefault="003F76CA" w:rsidP="003F76CA">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shd w:val="clear" w:color="auto" w:fill="D9D9D9"/>
            <w:vAlign w:val="center"/>
          </w:tcPr>
          <w:p w14:paraId="59AC7A61" w14:textId="5D00A747"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w:t>
            </w:r>
            <w:r w:rsidR="00576DFF" w:rsidRPr="0033261D">
              <w:rPr>
                <w:rFonts w:ascii="Arial" w:hAnsi="Arial" w:cs="Arial"/>
                <w:b/>
                <w:sz w:val="18"/>
                <w:szCs w:val="18"/>
              </w:rPr>
              <w:t>PE ou</w:t>
            </w:r>
            <w:r w:rsidRPr="0033261D">
              <w:rPr>
                <w:rFonts w:ascii="Arial" w:hAnsi="Arial" w:cs="Arial"/>
                <w:b/>
                <w:sz w:val="18"/>
                <w:szCs w:val="18"/>
              </w:rPr>
              <w:t xml:space="preserve"> la raison NA </w:t>
            </w:r>
          </w:p>
          <w:p w14:paraId="48DFCEDA" w14:textId="77777777" w:rsidR="005A70B4"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5A70B4" w:rsidRPr="0033261D" w14:paraId="204D5075" w14:textId="77777777" w:rsidTr="005A70B4">
        <w:trPr>
          <w:trHeight w:val="406"/>
        </w:trPr>
        <w:tc>
          <w:tcPr>
            <w:tcW w:w="5211" w:type="dxa"/>
            <w:gridSpan w:val="2"/>
            <w:vMerge/>
            <w:tcBorders>
              <w:bottom w:val="nil"/>
            </w:tcBorders>
            <w:vAlign w:val="center"/>
          </w:tcPr>
          <w:p w14:paraId="62B3C7F7" w14:textId="77777777" w:rsidR="005A70B4" w:rsidRPr="00945D5F" w:rsidRDefault="005A70B4" w:rsidP="005A70B4">
            <w:pPr>
              <w:rPr>
                <w:rFonts w:ascii="Arial" w:hAnsi="Arial" w:cs="Arial"/>
                <w:sz w:val="20"/>
                <w:szCs w:val="20"/>
                <w:lang w:val="en-US"/>
              </w:rPr>
            </w:pPr>
          </w:p>
        </w:tc>
        <w:tc>
          <w:tcPr>
            <w:tcW w:w="709" w:type="dxa"/>
            <w:shd w:val="clear" w:color="auto" w:fill="D9D9D9"/>
            <w:vAlign w:val="center"/>
          </w:tcPr>
          <w:p w14:paraId="260B2ABF" w14:textId="77777777" w:rsidR="005A70B4" w:rsidRDefault="005A70B4" w:rsidP="001D21BB">
            <w:pPr>
              <w:jc w:val="center"/>
              <w:rPr>
                <w:rFonts w:ascii="Arial" w:hAnsi="Arial" w:cs="Arial"/>
                <w:b/>
                <w:sz w:val="20"/>
                <w:szCs w:val="20"/>
              </w:rPr>
            </w:pPr>
            <w:r w:rsidRPr="0033261D">
              <w:rPr>
                <w:rFonts w:ascii="Arial" w:hAnsi="Arial" w:cs="Arial"/>
                <w:b/>
                <w:sz w:val="20"/>
                <w:szCs w:val="20"/>
              </w:rPr>
              <w:t>Oui</w:t>
            </w:r>
          </w:p>
          <w:p w14:paraId="157396F7"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0E733057" w14:textId="77777777" w:rsidR="005A70B4" w:rsidRDefault="005A70B4" w:rsidP="001D21BB">
            <w:pPr>
              <w:jc w:val="center"/>
              <w:rPr>
                <w:rFonts w:ascii="Arial" w:hAnsi="Arial" w:cs="Arial"/>
                <w:b/>
                <w:sz w:val="20"/>
                <w:szCs w:val="20"/>
              </w:rPr>
            </w:pPr>
            <w:r w:rsidRPr="0033261D">
              <w:rPr>
                <w:rFonts w:ascii="Arial" w:hAnsi="Arial" w:cs="Arial"/>
                <w:b/>
                <w:sz w:val="20"/>
                <w:szCs w:val="20"/>
              </w:rPr>
              <w:t>N/A</w:t>
            </w:r>
          </w:p>
          <w:p w14:paraId="74122C54"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N/A</w:t>
            </w:r>
          </w:p>
        </w:tc>
        <w:tc>
          <w:tcPr>
            <w:tcW w:w="3402" w:type="dxa"/>
            <w:vMerge/>
            <w:vAlign w:val="center"/>
          </w:tcPr>
          <w:p w14:paraId="783B9197" w14:textId="77777777" w:rsidR="005A70B4" w:rsidRPr="0033261D" w:rsidRDefault="005A70B4" w:rsidP="001D21BB">
            <w:pPr>
              <w:rPr>
                <w:rFonts w:ascii="Arial" w:hAnsi="Arial" w:cs="Arial"/>
                <w:sz w:val="20"/>
                <w:szCs w:val="20"/>
              </w:rPr>
            </w:pPr>
          </w:p>
        </w:tc>
      </w:tr>
      <w:tr w:rsidR="00D7493A" w:rsidRPr="0033261D" w14:paraId="26E8937B" w14:textId="77777777" w:rsidTr="007B1691">
        <w:trPr>
          <w:trHeight w:hRule="exact" w:val="1650"/>
        </w:trPr>
        <w:tc>
          <w:tcPr>
            <w:tcW w:w="675" w:type="dxa"/>
            <w:tcBorders>
              <w:bottom w:val="single" w:sz="4" w:space="0" w:color="auto"/>
            </w:tcBorders>
            <w:vAlign w:val="center"/>
          </w:tcPr>
          <w:p w14:paraId="5114630F" w14:textId="77777777" w:rsidR="00D7493A" w:rsidRPr="000E2950" w:rsidRDefault="00D7493A" w:rsidP="007B1691">
            <w:pPr>
              <w:jc w:val="center"/>
              <w:rPr>
                <w:rFonts w:ascii="Arial" w:hAnsi="Arial" w:cs="Arial"/>
                <w:sz w:val="16"/>
                <w:szCs w:val="16"/>
              </w:rPr>
            </w:pPr>
            <w:r w:rsidRPr="000E2950">
              <w:rPr>
                <w:rFonts w:ascii="Arial" w:hAnsi="Arial" w:cs="Arial"/>
                <w:sz w:val="16"/>
                <w:szCs w:val="16"/>
              </w:rPr>
              <w:t>3.</w:t>
            </w:r>
            <w:r>
              <w:rPr>
                <w:rFonts w:ascii="Arial" w:hAnsi="Arial" w:cs="Arial"/>
                <w:sz w:val="16"/>
                <w:szCs w:val="16"/>
              </w:rPr>
              <w:t>1</w:t>
            </w:r>
          </w:p>
        </w:tc>
        <w:tc>
          <w:tcPr>
            <w:tcW w:w="4536" w:type="dxa"/>
            <w:tcBorders>
              <w:bottom w:val="single" w:sz="4" w:space="0" w:color="auto"/>
            </w:tcBorders>
            <w:vAlign w:val="center"/>
          </w:tcPr>
          <w:p w14:paraId="16290607" w14:textId="77777777" w:rsidR="00D7493A" w:rsidRDefault="00D7493A" w:rsidP="007B1691">
            <w:pPr>
              <w:rPr>
                <w:rFonts w:ascii="Arial" w:hAnsi="Arial" w:cs="Arial"/>
                <w:sz w:val="18"/>
                <w:szCs w:val="18"/>
              </w:rPr>
            </w:pPr>
            <w:r>
              <w:rPr>
                <w:rFonts w:ascii="Arial" w:hAnsi="Arial" w:cs="Arial"/>
                <w:sz w:val="18"/>
                <w:szCs w:val="18"/>
              </w:rPr>
              <w:t>Les raisons d’amendements (révisions) (dues aux recommandations TCH, modifications, réparations, expérience en exploitation, exigences autorité) sont décrites dans le PE.</w:t>
            </w:r>
          </w:p>
          <w:p w14:paraId="3ED8EA46" w14:textId="7D1E32E5" w:rsidR="00D7493A" w:rsidRPr="00D76F1B" w:rsidRDefault="00D7493A" w:rsidP="007B1691">
            <w:pPr>
              <w:rPr>
                <w:rFonts w:ascii="Arial" w:hAnsi="Arial" w:cs="Arial"/>
                <w:i/>
                <w:color w:val="595959"/>
                <w:sz w:val="16"/>
                <w:szCs w:val="16"/>
                <w:lang w:val="en-US"/>
              </w:rPr>
            </w:pPr>
            <w:r w:rsidRPr="00D76F1B">
              <w:rPr>
                <w:rFonts w:ascii="Arial" w:hAnsi="Arial" w:cs="Arial"/>
                <w:i/>
                <w:color w:val="595959"/>
                <w:sz w:val="16"/>
                <w:szCs w:val="16"/>
                <w:lang w:val="en-US"/>
              </w:rPr>
              <w:t xml:space="preserve">Reasons </w:t>
            </w:r>
            <w:r w:rsidR="00992B82" w:rsidRPr="00D76F1B">
              <w:rPr>
                <w:rFonts w:ascii="Arial" w:hAnsi="Arial" w:cs="Arial"/>
                <w:i/>
                <w:color w:val="595959"/>
                <w:sz w:val="16"/>
                <w:szCs w:val="16"/>
                <w:lang w:val="en-US"/>
              </w:rPr>
              <w:t>for</w:t>
            </w:r>
            <w:r w:rsidRPr="00D76F1B">
              <w:rPr>
                <w:rFonts w:ascii="Arial" w:hAnsi="Arial" w:cs="Arial"/>
                <w:i/>
                <w:color w:val="595959"/>
                <w:sz w:val="16"/>
                <w:szCs w:val="16"/>
                <w:lang w:val="en-US"/>
              </w:rPr>
              <w:t xml:space="preserve"> amendments (revisions) (to reflect change in TC holder’s recommendations, modifications, repairs, service experience, authority requirements) are described within the AMP</w:t>
            </w:r>
          </w:p>
        </w:tc>
        <w:sdt>
          <w:sdtPr>
            <w:rPr>
              <w:rFonts w:ascii="Arial" w:hAnsi="Arial" w:cs="Arial"/>
            </w:rPr>
            <w:id w:val="1274217920"/>
            <w14:checkbox>
              <w14:checked w14:val="0"/>
              <w14:checkedState w14:val="2612" w14:font="MS Gothic"/>
              <w14:uncheckedState w14:val="2610" w14:font="MS Gothic"/>
            </w14:checkbox>
          </w:sdtPr>
          <w:sdtContent>
            <w:tc>
              <w:tcPr>
                <w:tcW w:w="709" w:type="dxa"/>
                <w:tcBorders>
                  <w:bottom w:val="single" w:sz="4" w:space="0" w:color="auto"/>
                </w:tcBorders>
                <w:vAlign w:val="center"/>
              </w:tcPr>
              <w:p w14:paraId="22A04DF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17275767"/>
            <w14:checkbox>
              <w14:checked w14:val="0"/>
              <w14:checkedState w14:val="2612" w14:font="MS Gothic"/>
              <w14:uncheckedState w14:val="2610" w14:font="MS Gothic"/>
            </w14:checkbox>
          </w:sdtPr>
          <w:sdtContent>
            <w:tc>
              <w:tcPr>
                <w:tcW w:w="709" w:type="dxa"/>
                <w:tcBorders>
                  <w:bottom w:val="single" w:sz="4" w:space="0" w:color="auto"/>
                </w:tcBorders>
                <w:vAlign w:val="center"/>
              </w:tcPr>
              <w:p w14:paraId="7ADB714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Borders>
              <w:bottom w:val="single" w:sz="4" w:space="0" w:color="auto"/>
            </w:tcBorders>
          </w:tcPr>
          <w:p w14:paraId="4F951F8F" w14:textId="77777777" w:rsidR="00D7493A" w:rsidRPr="0033261D" w:rsidRDefault="00D7493A" w:rsidP="001D21BB">
            <w:pPr>
              <w:rPr>
                <w:rFonts w:ascii="Arial" w:hAnsi="Arial" w:cs="Arial"/>
                <w:sz w:val="20"/>
                <w:szCs w:val="20"/>
              </w:rPr>
            </w:pPr>
          </w:p>
        </w:tc>
      </w:tr>
    </w:tbl>
    <w:p w14:paraId="20381912" w14:textId="77777777" w:rsidR="00185144" w:rsidRDefault="00185144">
      <w:pPr>
        <w:rPr>
          <w:rFonts w:ascii="Arial" w:hAnsi="Arial" w:cs="Arial"/>
          <w:sz w:val="20"/>
          <w:szCs w:val="20"/>
        </w:rPr>
      </w:pPr>
    </w:p>
    <w:p w14:paraId="1DBF292B" w14:textId="77777777" w:rsidR="001B6D27" w:rsidRPr="0033261D" w:rsidRDefault="001B6D27">
      <w:pPr>
        <w:rPr>
          <w:rFonts w:ascii="Arial" w:hAnsi="Arial" w:cs="Arial"/>
          <w:sz w:val="20"/>
          <w:szCs w:val="20"/>
        </w:rPr>
      </w:pPr>
    </w:p>
    <w:tbl>
      <w:tblPr>
        <w:tblW w:w="1003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8F64E9" w:rsidRPr="002B5005" w14:paraId="1EF64A67" w14:textId="77777777" w:rsidTr="00A82400">
        <w:trPr>
          <w:cantSplit/>
          <w:trHeight w:val="498"/>
          <w:tblHeader/>
        </w:trPr>
        <w:tc>
          <w:tcPr>
            <w:tcW w:w="5211" w:type="dxa"/>
            <w:gridSpan w:val="2"/>
            <w:vMerge w:val="restart"/>
            <w:tcBorders>
              <w:top w:val="single" w:sz="4" w:space="0" w:color="auto"/>
            </w:tcBorders>
            <w:shd w:val="clear" w:color="auto" w:fill="D9D9D9"/>
            <w:vAlign w:val="center"/>
          </w:tcPr>
          <w:p w14:paraId="23267A6B" w14:textId="77777777" w:rsidR="008F64E9" w:rsidRPr="0033261D" w:rsidRDefault="008F64E9" w:rsidP="00F25E23">
            <w:pPr>
              <w:numPr>
                <w:ilvl w:val="0"/>
                <w:numId w:val="22"/>
              </w:numPr>
              <w:ind w:left="567" w:hanging="567"/>
              <w:rPr>
                <w:rFonts w:ascii="Arial" w:hAnsi="Arial" w:cs="Arial"/>
                <w:b/>
                <w:sz w:val="20"/>
                <w:szCs w:val="20"/>
              </w:rPr>
            </w:pPr>
            <w:r w:rsidRPr="0033261D">
              <w:rPr>
                <w:rFonts w:ascii="Arial" w:hAnsi="Arial" w:cs="Arial"/>
                <w:sz w:val="20"/>
                <w:szCs w:val="20"/>
              </w:rPr>
              <w:br w:type="page"/>
            </w:r>
            <w:r w:rsidRPr="0033261D">
              <w:rPr>
                <w:rFonts w:ascii="Arial" w:hAnsi="Arial" w:cs="Arial"/>
                <w:b/>
                <w:sz w:val="20"/>
                <w:szCs w:val="20"/>
              </w:rPr>
              <w:t xml:space="preserve">Variations d’échéances d’entretien </w:t>
            </w:r>
            <w:r w:rsidR="00EA75F5">
              <w:rPr>
                <w:rFonts w:ascii="Arial" w:hAnsi="Arial" w:cs="Arial"/>
                <w:b/>
                <w:sz w:val="20"/>
                <w:szCs w:val="20"/>
              </w:rPr>
              <w:t>définies dans le PE</w:t>
            </w:r>
          </w:p>
          <w:p w14:paraId="16331B2A" w14:textId="77777777" w:rsidR="008F64E9" w:rsidRPr="0033261D" w:rsidRDefault="008F64E9" w:rsidP="000E4532">
            <w:pPr>
              <w:ind w:left="567"/>
              <w:rPr>
                <w:rFonts w:ascii="Arial" w:hAnsi="Arial" w:cs="Arial"/>
                <w:b/>
                <w:i/>
                <w:sz w:val="18"/>
                <w:szCs w:val="18"/>
                <w:lang w:val="en-US"/>
              </w:rPr>
            </w:pPr>
            <w:r w:rsidRPr="00E82248">
              <w:rPr>
                <w:rFonts w:ascii="Arial" w:hAnsi="Arial" w:cs="Arial"/>
                <w:b/>
                <w:i/>
                <w:color w:val="595959"/>
                <w:sz w:val="18"/>
                <w:szCs w:val="18"/>
                <w:lang w:val="en-AU"/>
              </w:rPr>
              <w:t xml:space="preserve">Permitted variations to maintenance periods </w:t>
            </w:r>
            <w:r w:rsidR="00EA75F5" w:rsidRPr="00E82248">
              <w:rPr>
                <w:rFonts w:ascii="Arial" w:hAnsi="Arial" w:cs="Arial"/>
                <w:b/>
                <w:i/>
                <w:color w:val="595959"/>
                <w:sz w:val="18"/>
                <w:szCs w:val="18"/>
                <w:lang w:val="en-AU"/>
              </w:rPr>
              <w:t>prescribed in the AMP</w:t>
            </w:r>
          </w:p>
        </w:tc>
        <w:tc>
          <w:tcPr>
            <w:tcW w:w="1418" w:type="dxa"/>
            <w:gridSpan w:val="2"/>
            <w:tcBorders>
              <w:top w:val="single" w:sz="4" w:space="0" w:color="auto"/>
              <w:bottom w:val="single" w:sz="4" w:space="0" w:color="auto"/>
            </w:tcBorders>
            <w:shd w:val="clear" w:color="auto" w:fill="D9D9D9"/>
            <w:vAlign w:val="center"/>
          </w:tcPr>
          <w:p w14:paraId="41A5C7E4" w14:textId="77777777" w:rsidR="008F64E9" w:rsidRPr="0033261D" w:rsidRDefault="008F64E9" w:rsidP="008D0B21">
            <w:pPr>
              <w:jc w:val="center"/>
              <w:rPr>
                <w:rFonts w:ascii="Arial" w:hAnsi="Arial" w:cs="Arial"/>
                <w:b/>
                <w:sz w:val="20"/>
                <w:szCs w:val="20"/>
              </w:rPr>
            </w:pPr>
            <w:r w:rsidRPr="0033261D">
              <w:rPr>
                <w:rFonts w:ascii="Arial" w:hAnsi="Arial" w:cs="Arial"/>
                <w:b/>
                <w:sz w:val="20"/>
                <w:szCs w:val="20"/>
              </w:rPr>
              <w:t>Conformité</w:t>
            </w:r>
          </w:p>
          <w:p w14:paraId="0FF2410F" w14:textId="77777777" w:rsidR="008F64E9" w:rsidRPr="0033261D" w:rsidRDefault="008F64E9" w:rsidP="008D0B21">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tcBorders>
              <w:top w:val="single" w:sz="4" w:space="0" w:color="auto"/>
            </w:tcBorders>
            <w:shd w:val="clear" w:color="auto" w:fill="D9D9D9"/>
            <w:vAlign w:val="center"/>
          </w:tcPr>
          <w:p w14:paraId="5BB69E03" w14:textId="27CAA324"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w:t>
            </w:r>
            <w:r w:rsidR="00576DFF" w:rsidRPr="0033261D">
              <w:rPr>
                <w:rFonts w:ascii="Arial" w:hAnsi="Arial" w:cs="Arial"/>
                <w:b/>
                <w:sz w:val="18"/>
                <w:szCs w:val="18"/>
              </w:rPr>
              <w:t>PE ou</w:t>
            </w:r>
            <w:r w:rsidRPr="0033261D">
              <w:rPr>
                <w:rFonts w:ascii="Arial" w:hAnsi="Arial" w:cs="Arial"/>
                <w:b/>
                <w:sz w:val="18"/>
                <w:szCs w:val="18"/>
              </w:rPr>
              <w:t xml:space="preserve"> la raison NA </w:t>
            </w:r>
          </w:p>
          <w:p w14:paraId="07D8B076" w14:textId="77777777" w:rsidR="008F64E9"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7D445F" w:rsidRPr="0033261D" w14:paraId="211E755A" w14:textId="77777777" w:rsidTr="00A82400">
        <w:trPr>
          <w:cantSplit/>
          <w:trHeight w:val="420"/>
          <w:tblHeader/>
        </w:trPr>
        <w:tc>
          <w:tcPr>
            <w:tcW w:w="5211" w:type="dxa"/>
            <w:gridSpan w:val="2"/>
            <w:vMerge/>
            <w:vAlign w:val="center"/>
          </w:tcPr>
          <w:p w14:paraId="69911959" w14:textId="77777777" w:rsidR="007D445F" w:rsidRPr="00945D5F" w:rsidRDefault="007D445F" w:rsidP="001D21BB">
            <w:pPr>
              <w:rPr>
                <w:rFonts w:ascii="Arial" w:hAnsi="Arial" w:cs="Arial"/>
                <w:sz w:val="20"/>
                <w:szCs w:val="20"/>
                <w:lang w:val="en-US"/>
              </w:rPr>
            </w:pPr>
          </w:p>
        </w:tc>
        <w:tc>
          <w:tcPr>
            <w:tcW w:w="709" w:type="dxa"/>
            <w:tcBorders>
              <w:top w:val="single" w:sz="4" w:space="0" w:color="auto"/>
            </w:tcBorders>
            <w:shd w:val="clear" w:color="auto" w:fill="D9D9D9"/>
            <w:vAlign w:val="center"/>
          </w:tcPr>
          <w:p w14:paraId="7E86538E" w14:textId="77777777" w:rsidR="007D445F" w:rsidRDefault="007D445F" w:rsidP="001D21BB">
            <w:pPr>
              <w:jc w:val="center"/>
              <w:rPr>
                <w:rFonts w:ascii="Arial" w:hAnsi="Arial" w:cs="Arial"/>
                <w:b/>
                <w:sz w:val="20"/>
                <w:szCs w:val="20"/>
              </w:rPr>
            </w:pPr>
            <w:r w:rsidRPr="0033261D">
              <w:rPr>
                <w:rFonts w:ascii="Arial" w:hAnsi="Arial" w:cs="Arial"/>
                <w:b/>
                <w:sz w:val="20"/>
                <w:szCs w:val="20"/>
              </w:rPr>
              <w:t>Oui</w:t>
            </w:r>
          </w:p>
          <w:p w14:paraId="024061D4"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tcBorders>
              <w:top w:val="single" w:sz="4" w:space="0" w:color="auto"/>
            </w:tcBorders>
            <w:shd w:val="clear" w:color="auto" w:fill="D9D9D9"/>
            <w:vAlign w:val="center"/>
          </w:tcPr>
          <w:p w14:paraId="7AF5C393" w14:textId="77777777" w:rsidR="007D445F" w:rsidRDefault="007D445F" w:rsidP="001D21BB">
            <w:pPr>
              <w:jc w:val="center"/>
              <w:rPr>
                <w:rFonts w:ascii="Arial" w:hAnsi="Arial" w:cs="Arial"/>
                <w:b/>
                <w:sz w:val="20"/>
                <w:szCs w:val="20"/>
              </w:rPr>
            </w:pPr>
            <w:r w:rsidRPr="0033261D">
              <w:rPr>
                <w:rFonts w:ascii="Arial" w:hAnsi="Arial" w:cs="Arial"/>
                <w:b/>
                <w:sz w:val="20"/>
                <w:szCs w:val="20"/>
              </w:rPr>
              <w:t>N/A</w:t>
            </w:r>
          </w:p>
          <w:p w14:paraId="415CDC22"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N/A</w:t>
            </w:r>
          </w:p>
        </w:tc>
        <w:tc>
          <w:tcPr>
            <w:tcW w:w="3402" w:type="dxa"/>
            <w:vMerge/>
            <w:vAlign w:val="center"/>
          </w:tcPr>
          <w:p w14:paraId="2275ED54" w14:textId="77777777" w:rsidR="007D445F" w:rsidRPr="0033261D" w:rsidRDefault="007D445F" w:rsidP="001D21BB">
            <w:pPr>
              <w:rPr>
                <w:rFonts w:ascii="Arial" w:hAnsi="Arial" w:cs="Arial"/>
                <w:sz w:val="20"/>
                <w:szCs w:val="20"/>
              </w:rPr>
            </w:pPr>
          </w:p>
        </w:tc>
      </w:tr>
      <w:tr w:rsidR="00D7493A" w:rsidRPr="0033261D" w14:paraId="74FB2C66" w14:textId="77777777" w:rsidTr="00A82400">
        <w:trPr>
          <w:cantSplit/>
          <w:trHeight w:val="454"/>
        </w:trPr>
        <w:tc>
          <w:tcPr>
            <w:tcW w:w="675" w:type="dxa"/>
            <w:vAlign w:val="center"/>
          </w:tcPr>
          <w:p w14:paraId="2888BC43"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4.1</w:t>
            </w:r>
          </w:p>
        </w:tc>
        <w:tc>
          <w:tcPr>
            <w:tcW w:w="4536" w:type="dxa"/>
            <w:vAlign w:val="center"/>
          </w:tcPr>
          <w:p w14:paraId="20AB2385" w14:textId="77777777" w:rsidR="00D7493A" w:rsidRDefault="00D7493A" w:rsidP="00F25E23">
            <w:pPr>
              <w:rPr>
                <w:rFonts w:ascii="Arial" w:hAnsi="Arial" w:cs="Arial"/>
                <w:sz w:val="18"/>
                <w:szCs w:val="18"/>
              </w:rPr>
            </w:pPr>
            <w:r>
              <w:rPr>
                <w:rFonts w:ascii="Arial" w:hAnsi="Arial" w:cs="Arial"/>
                <w:sz w:val="18"/>
                <w:szCs w:val="18"/>
              </w:rPr>
              <w:t>Variation d’échéances permise en accord avec les tolérances approuvées</w:t>
            </w:r>
          </w:p>
          <w:p w14:paraId="607E5C3D" w14:textId="77777777" w:rsidR="00D7493A" w:rsidRPr="00D76F1B" w:rsidRDefault="00D7493A" w:rsidP="00454E1F">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Permitted variation </w:t>
            </w:r>
            <w:r>
              <w:rPr>
                <w:rFonts w:ascii="Arial" w:hAnsi="Arial" w:cs="Arial"/>
                <w:i/>
                <w:color w:val="595959"/>
                <w:sz w:val="16"/>
                <w:szCs w:val="16"/>
                <w:lang w:val="en-US"/>
              </w:rPr>
              <w:t>to maintenance</w:t>
            </w:r>
            <w:r w:rsidRPr="00D76F1B">
              <w:rPr>
                <w:rFonts w:ascii="Arial" w:hAnsi="Arial" w:cs="Arial"/>
                <w:i/>
                <w:color w:val="595959"/>
                <w:sz w:val="16"/>
                <w:szCs w:val="16"/>
                <w:lang w:val="en-US"/>
              </w:rPr>
              <w:t xml:space="preserve"> periods in accordance </w:t>
            </w:r>
            <w:r>
              <w:rPr>
                <w:rFonts w:ascii="Arial" w:hAnsi="Arial" w:cs="Arial"/>
                <w:i/>
                <w:color w:val="595959"/>
                <w:sz w:val="16"/>
                <w:szCs w:val="16"/>
                <w:lang w:val="en-US"/>
              </w:rPr>
              <w:t xml:space="preserve">with approved </w:t>
            </w:r>
            <w:r w:rsidRPr="00D76F1B">
              <w:rPr>
                <w:rFonts w:ascii="Arial" w:hAnsi="Arial" w:cs="Arial"/>
                <w:i/>
                <w:color w:val="595959"/>
                <w:sz w:val="16"/>
                <w:szCs w:val="16"/>
                <w:lang w:val="en-US"/>
              </w:rPr>
              <w:t>tolerances</w:t>
            </w:r>
          </w:p>
        </w:tc>
        <w:sdt>
          <w:sdtPr>
            <w:rPr>
              <w:rFonts w:ascii="Arial" w:hAnsi="Arial" w:cs="Arial"/>
            </w:rPr>
            <w:id w:val="-1159844750"/>
            <w14:checkbox>
              <w14:checked w14:val="0"/>
              <w14:checkedState w14:val="2612" w14:font="MS Gothic"/>
              <w14:uncheckedState w14:val="2610" w14:font="MS Gothic"/>
            </w14:checkbox>
          </w:sdtPr>
          <w:sdtContent>
            <w:tc>
              <w:tcPr>
                <w:tcW w:w="709" w:type="dxa"/>
                <w:vAlign w:val="center"/>
              </w:tcPr>
              <w:p w14:paraId="6AA56F7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43810757"/>
            <w14:checkbox>
              <w14:checked w14:val="0"/>
              <w14:checkedState w14:val="2612" w14:font="MS Gothic"/>
              <w14:uncheckedState w14:val="2610" w14:font="MS Gothic"/>
            </w14:checkbox>
          </w:sdtPr>
          <w:sdtContent>
            <w:tc>
              <w:tcPr>
                <w:tcW w:w="709" w:type="dxa"/>
                <w:vAlign w:val="center"/>
              </w:tcPr>
              <w:p w14:paraId="67B22A3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390AF8E5" w14:textId="77777777" w:rsidR="00D7493A" w:rsidRPr="0033261D" w:rsidRDefault="00D7493A" w:rsidP="001D21BB">
            <w:pPr>
              <w:rPr>
                <w:rFonts w:ascii="Arial" w:hAnsi="Arial" w:cs="Arial"/>
                <w:sz w:val="20"/>
                <w:szCs w:val="20"/>
              </w:rPr>
            </w:pPr>
          </w:p>
        </w:tc>
      </w:tr>
      <w:tr w:rsidR="00D7493A" w:rsidRPr="0033261D" w14:paraId="3BBE2649" w14:textId="77777777" w:rsidTr="00A82400">
        <w:trPr>
          <w:cantSplit/>
          <w:trHeight w:val="766"/>
        </w:trPr>
        <w:tc>
          <w:tcPr>
            <w:tcW w:w="675" w:type="dxa"/>
            <w:vAlign w:val="center"/>
          </w:tcPr>
          <w:p w14:paraId="62E342A2" w14:textId="77777777" w:rsidR="00D7493A" w:rsidRPr="0033261D" w:rsidRDefault="00D7493A" w:rsidP="004309F8">
            <w:pPr>
              <w:jc w:val="center"/>
              <w:rPr>
                <w:rFonts w:ascii="Arial" w:hAnsi="Arial" w:cs="Arial"/>
                <w:sz w:val="16"/>
                <w:szCs w:val="16"/>
              </w:rPr>
            </w:pPr>
            <w:r w:rsidRPr="0033261D">
              <w:rPr>
                <w:rFonts w:ascii="Arial" w:hAnsi="Arial" w:cs="Arial"/>
                <w:sz w:val="16"/>
                <w:szCs w:val="16"/>
              </w:rPr>
              <w:t>4.2</w:t>
            </w:r>
          </w:p>
        </w:tc>
        <w:tc>
          <w:tcPr>
            <w:tcW w:w="4536" w:type="dxa"/>
            <w:vAlign w:val="center"/>
          </w:tcPr>
          <w:p w14:paraId="43802B2D" w14:textId="01B319B4" w:rsidR="00D7493A" w:rsidRPr="00E63CF1" w:rsidRDefault="00D7493A" w:rsidP="0056486E">
            <w:pPr>
              <w:rPr>
                <w:rFonts w:ascii="Arial" w:hAnsi="Arial" w:cs="Arial"/>
                <w:sz w:val="18"/>
                <w:szCs w:val="18"/>
              </w:rPr>
            </w:pPr>
            <w:r>
              <w:rPr>
                <w:rFonts w:ascii="Arial" w:hAnsi="Arial" w:cs="Arial"/>
                <w:sz w:val="18"/>
                <w:szCs w:val="18"/>
              </w:rPr>
              <w:t>Variation d’échéances permise a</w:t>
            </w:r>
            <w:r w:rsidRPr="00E63CF1">
              <w:rPr>
                <w:rFonts w:ascii="Arial" w:hAnsi="Arial" w:cs="Arial"/>
                <w:sz w:val="18"/>
                <w:szCs w:val="18"/>
              </w:rPr>
              <w:t>vec l’approbation de l’autorité</w:t>
            </w:r>
            <w:r>
              <w:rPr>
                <w:rFonts w:ascii="Arial" w:hAnsi="Arial" w:cs="Arial"/>
                <w:sz w:val="18"/>
                <w:szCs w:val="18"/>
              </w:rPr>
              <w:t xml:space="preserve"> en accord avec la DGAC </w:t>
            </w:r>
          </w:p>
          <w:p w14:paraId="27052D86" w14:textId="77777777" w:rsidR="00D7493A" w:rsidRPr="00D76F1B" w:rsidRDefault="00D7493A">
            <w:pPr>
              <w:rPr>
                <w:sz w:val="18"/>
                <w:szCs w:val="18"/>
                <w:lang w:val="en-US"/>
              </w:rPr>
            </w:pPr>
            <w:r w:rsidRPr="00D76F1B">
              <w:rPr>
                <w:rFonts w:ascii="Arial" w:hAnsi="Arial" w:cs="Arial"/>
                <w:i/>
                <w:color w:val="595959"/>
                <w:sz w:val="16"/>
                <w:szCs w:val="16"/>
                <w:lang w:val="en-US"/>
              </w:rPr>
              <w:t xml:space="preserve">Permitted variation with the approval of the French Authority </w:t>
            </w:r>
            <w:proofErr w:type="spellStart"/>
            <w:r w:rsidRPr="00D76F1B">
              <w:rPr>
                <w:rFonts w:ascii="Arial" w:hAnsi="Arial" w:cs="Arial"/>
                <w:i/>
                <w:color w:val="595959"/>
                <w:sz w:val="16"/>
                <w:szCs w:val="16"/>
                <w:lang w:val="en-US"/>
              </w:rPr>
              <w:t>i.a.w</w:t>
            </w:r>
            <w:proofErr w:type="spellEnd"/>
            <w:r w:rsidRPr="00D76F1B">
              <w:rPr>
                <w:rFonts w:ascii="Arial" w:hAnsi="Arial" w:cs="Arial"/>
                <w:i/>
                <w:color w:val="595959"/>
                <w:sz w:val="16"/>
                <w:szCs w:val="16"/>
                <w:lang w:val="en-US"/>
              </w:rPr>
              <w:t xml:space="preserve"> the DGAC P-04-00</w:t>
            </w:r>
          </w:p>
        </w:tc>
        <w:sdt>
          <w:sdtPr>
            <w:rPr>
              <w:rFonts w:ascii="Arial" w:hAnsi="Arial" w:cs="Arial"/>
            </w:rPr>
            <w:id w:val="810759551"/>
            <w14:checkbox>
              <w14:checked w14:val="0"/>
              <w14:checkedState w14:val="2612" w14:font="MS Gothic"/>
              <w14:uncheckedState w14:val="2610" w14:font="MS Gothic"/>
            </w14:checkbox>
          </w:sdtPr>
          <w:sdtContent>
            <w:tc>
              <w:tcPr>
                <w:tcW w:w="709" w:type="dxa"/>
                <w:vAlign w:val="center"/>
              </w:tcPr>
              <w:p w14:paraId="0CB02EC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987391576"/>
            <w14:checkbox>
              <w14:checked w14:val="0"/>
              <w14:checkedState w14:val="2612" w14:font="MS Gothic"/>
              <w14:uncheckedState w14:val="2610" w14:font="MS Gothic"/>
            </w14:checkbox>
          </w:sdtPr>
          <w:sdtContent>
            <w:tc>
              <w:tcPr>
                <w:tcW w:w="709" w:type="dxa"/>
                <w:vAlign w:val="center"/>
              </w:tcPr>
              <w:p w14:paraId="5DFFF5A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3F806562" w14:textId="77777777" w:rsidR="00D7493A" w:rsidRPr="0033261D" w:rsidRDefault="00D7493A" w:rsidP="000E4532">
            <w:pPr>
              <w:rPr>
                <w:rFonts w:ascii="Arial" w:hAnsi="Arial" w:cs="Arial"/>
                <w:sz w:val="20"/>
                <w:szCs w:val="20"/>
              </w:rPr>
            </w:pPr>
          </w:p>
        </w:tc>
      </w:tr>
      <w:tr w:rsidR="00D7493A" w:rsidRPr="0033261D" w14:paraId="68A865DF" w14:textId="77777777" w:rsidTr="0056486E">
        <w:trPr>
          <w:cantSplit/>
          <w:trHeight w:val="1116"/>
        </w:trPr>
        <w:tc>
          <w:tcPr>
            <w:tcW w:w="675" w:type="dxa"/>
            <w:vAlign w:val="center"/>
          </w:tcPr>
          <w:p w14:paraId="08CF9584" w14:textId="77777777" w:rsidR="00D7493A" w:rsidRPr="0033261D" w:rsidRDefault="00D7493A" w:rsidP="004309F8">
            <w:pPr>
              <w:jc w:val="center"/>
              <w:rPr>
                <w:rFonts w:ascii="Arial" w:hAnsi="Arial" w:cs="Arial"/>
                <w:sz w:val="16"/>
                <w:szCs w:val="16"/>
              </w:rPr>
            </w:pPr>
            <w:r>
              <w:rPr>
                <w:rFonts w:ascii="Arial" w:hAnsi="Arial" w:cs="Arial"/>
                <w:sz w:val="16"/>
                <w:szCs w:val="16"/>
              </w:rPr>
              <w:t>4.3</w:t>
            </w:r>
          </w:p>
        </w:tc>
        <w:tc>
          <w:tcPr>
            <w:tcW w:w="4536" w:type="dxa"/>
            <w:vAlign w:val="center"/>
          </w:tcPr>
          <w:p w14:paraId="1EA79803" w14:textId="77777777" w:rsidR="00D7493A" w:rsidRPr="0033261D" w:rsidRDefault="00D7493A" w:rsidP="0056486E">
            <w:pPr>
              <w:rPr>
                <w:rFonts w:ascii="Arial" w:hAnsi="Arial" w:cs="Arial"/>
                <w:sz w:val="18"/>
                <w:szCs w:val="18"/>
              </w:rPr>
            </w:pPr>
            <w:r>
              <w:rPr>
                <w:rFonts w:ascii="Arial" w:hAnsi="Arial" w:cs="Arial"/>
                <w:sz w:val="18"/>
                <w:szCs w:val="18"/>
              </w:rPr>
              <w:t>Variation d’échéances permise a</w:t>
            </w:r>
            <w:r w:rsidRPr="0033261D">
              <w:rPr>
                <w:rFonts w:ascii="Arial" w:hAnsi="Arial" w:cs="Arial"/>
                <w:sz w:val="18"/>
                <w:szCs w:val="18"/>
              </w:rPr>
              <w:t>u travers d’une procédure d’approbation mineure déléguée développée dans le PE et approuvée par l’autorité</w:t>
            </w:r>
          </w:p>
          <w:p w14:paraId="1E7F6144" w14:textId="77777777" w:rsidR="00D7493A" w:rsidRPr="00D76F1B" w:rsidRDefault="00D7493A" w:rsidP="0056486E">
            <w:pPr>
              <w:rPr>
                <w:rFonts w:ascii="Arial" w:hAnsi="Arial" w:cs="Arial"/>
                <w:i/>
                <w:color w:val="595959"/>
                <w:sz w:val="16"/>
                <w:szCs w:val="16"/>
                <w:lang w:val="en-US"/>
              </w:rPr>
            </w:pPr>
            <w:r w:rsidRPr="00D76F1B">
              <w:rPr>
                <w:rFonts w:ascii="Arial" w:hAnsi="Arial" w:cs="Arial"/>
                <w:i/>
                <w:color w:val="595959"/>
                <w:sz w:val="16"/>
                <w:szCs w:val="16"/>
                <w:lang w:val="en-US"/>
              </w:rPr>
              <w:t xml:space="preserve">Permitted variation through a procedure of indirect approval developed in the AMP and approved by the French Authority </w:t>
            </w:r>
          </w:p>
          <w:p w14:paraId="17C32DB2" w14:textId="77777777" w:rsidR="00D7493A" w:rsidRPr="0056486E" w:rsidDel="0056486E" w:rsidRDefault="00D7493A" w:rsidP="0056486E">
            <w:pPr>
              <w:rPr>
                <w:rFonts w:ascii="Arial" w:hAnsi="Arial" w:cs="Arial"/>
                <w:sz w:val="18"/>
                <w:szCs w:val="18"/>
                <w:lang w:val="en-US"/>
              </w:rPr>
            </w:pPr>
            <w:r w:rsidRPr="00D76F1B">
              <w:rPr>
                <w:rFonts w:ascii="Arial" w:hAnsi="Arial" w:cs="Arial"/>
                <w:b/>
                <w:i/>
                <w:color w:val="595959"/>
                <w:sz w:val="16"/>
                <w:szCs w:val="16"/>
                <w:lang w:val="en-US"/>
              </w:rPr>
              <w:t>(</w:t>
            </w:r>
            <w:proofErr w:type="spellStart"/>
            <w:proofErr w:type="gramStart"/>
            <w:r w:rsidRPr="00D76F1B">
              <w:rPr>
                <w:rFonts w:ascii="Arial" w:hAnsi="Arial" w:cs="Arial"/>
                <w:b/>
                <w:i/>
                <w:color w:val="595959"/>
                <w:sz w:val="16"/>
                <w:szCs w:val="16"/>
                <w:lang w:val="en-US"/>
              </w:rPr>
              <w:t>Non French</w:t>
            </w:r>
            <w:proofErr w:type="spellEnd"/>
            <w:proofErr w:type="gramEnd"/>
            <w:r w:rsidRPr="00D76F1B">
              <w:rPr>
                <w:rFonts w:ascii="Arial" w:hAnsi="Arial" w:cs="Arial"/>
                <w:b/>
                <w:i/>
                <w:color w:val="595959"/>
                <w:sz w:val="16"/>
                <w:szCs w:val="16"/>
                <w:lang w:val="en-US"/>
              </w:rPr>
              <w:t xml:space="preserve"> CAMO: Not Applicable))</w:t>
            </w:r>
          </w:p>
        </w:tc>
        <w:sdt>
          <w:sdtPr>
            <w:rPr>
              <w:rFonts w:ascii="Arial" w:hAnsi="Arial" w:cs="Arial"/>
            </w:rPr>
            <w:id w:val="-1061176157"/>
            <w14:checkbox>
              <w14:checked w14:val="0"/>
              <w14:checkedState w14:val="2612" w14:font="MS Gothic"/>
              <w14:uncheckedState w14:val="2610" w14:font="MS Gothic"/>
            </w14:checkbox>
          </w:sdtPr>
          <w:sdtContent>
            <w:tc>
              <w:tcPr>
                <w:tcW w:w="709" w:type="dxa"/>
                <w:vAlign w:val="center"/>
              </w:tcPr>
              <w:p w14:paraId="35BCBDC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829792680"/>
            <w14:checkbox>
              <w14:checked w14:val="0"/>
              <w14:checkedState w14:val="2612" w14:font="MS Gothic"/>
              <w14:uncheckedState w14:val="2610" w14:font="MS Gothic"/>
            </w14:checkbox>
          </w:sdtPr>
          <w:sdtContent>
            <w:tc>
              <w:tcPr>
                <w:tcW w:w="709" w:type="dxa"/>
                <w:vAlign w:val="center"/>
              </w:tcPr>
              <w:p w14:paraId="24C9A3B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669B235C" w14:textId="77777777" w:rsidR="00D7493A" w:rsidRPr="0033261D" w:rsidRDefault="00D7493A" w:rsidP="000E4532">
            <w:pPr>
              <w:rPr>
                <w:rFonts w:ascii="Arial" w:hAnsi="Arial" w:cs="Arial"/>
                <w:sz w:val="20"/>
                <w:szCs w:val="20"/>
              </w:rPr>
            </w:pPr>
          </w:p>
        </w:tc>
      </w:tr>
    </w:tbl>
    <w:p w14:paraId="1F5919F8" w14:textId="77777777" w:rsidR="00A53097" w:rsidRDefault="00A53097">
      <w:pPr>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7"/>
        <w:gridCol w:w="709"/>
        <w:gridCol w:w="709"/>
        <w:gridCol w:w="3402"/>
      </w:tblGrid>
      <w:tr w:rsidR="00B77558" w:rsidRPr="002B5005" w14:paraId="7F648BAF" w14:textId="77777777" w:rsidTr="00A82400">
        <w:trPr>
          <w:trHeight w:val="528"/>
        </w:trPr>
        <w:tc>
          <w:tcPr>
            <w:tcW w:w="5211" w:type="dxa"/>
            <w:gridSpan w:val="2"/>
            <w:shd w:val="clear" w:color="auto" w:fill="D9D9D9"/>
            <w:vAlign w:val="center"/>
          </w:tcPr>
          <w:p w14:paraId="3845FF88" w14:textId="77777777" w:rsidR="00B77558" w:rsidRDefault="00B77558" w:rsidP="003B513B">
            <w:pPr>
              <w:numPr>
                <w:ilvl w:val="0"/>
                <w:numId w:val="22"/>
              </w:numPr>
              <w:ind w:left="426" w:hanging="426"/>
              <w:rPr>
                <w:rFonts w:ascii="ArialMT" w:hAnsi="ArialMT" w:cs="ArialMT"/>
                <w:b/>
                <w:sz w:val="20"/>
                <w:szCs w:val="20"/>
              </w:rPr>
            </w:pPr>
            <w:r w:rsidRPr="00D37C39">
              <w:rPr>
                <w:rFonts w:ascii="ArialMT" w:hAnsi="ArialMT" w:cs="ArialMT"/>
                <w:b/>
                <w:sz w:val="20"/>
                <w:szCs w:val="20"/>
              </w:rPr>
              <w:lastRenderedPageBreak/>
              <w:t xml:space="preserve">Revue </w:t>
            </w:r>
            <w:r>
              <w:rPr>
                <w:rFonts w:ascii="ArialMT" w:hAnsi="ArialMT" w:cs="ArialMT"/>
                <w:b/>
                <w:sz w:val="20"/>
                <w:szCs w:val="20"/>
              </w:rPr>
              <w:t xml:space="preserve">périodique </w:t>
            </w:r>
            <w:r w:rsidRPr="00D37C39">
              <w:rPr>
                <w:rFonts w:ascii="ArialMT" w:hAnsi="ArialMT" w:cs="ArialMT"/>
                <w:b/>
                <w:sz w:val="20"/>
                <w:szCs w:val="20"/>
              </w:rPr>
              <w:t>du contenu du PE</w:t>
            </w:r>
          </w:p>
          <w:p w14:paraId="7068E656" w14:textId="77777777" w:rsidR="00B77558" w:rsidRPr="00A82400" w:rsidRDefault="00B77558" w:rsidP="000C47AA">
            <w:pPr>
              <w:ind w:left="426"/>
              <w:rPr>
                <w:rFonts w:ascii="ArialMT" w:hAnsi="ArialMT" w:cs="ArialMT"/>
                <w:b/>
                <w:i/>
                <w:sz w:val="16"/>
                <w:szCs w:val="16"/>
              </w:rPr>
            </w:pPr>
            <w:r w:rsidRPr="000C47AA">
              <w:rPr>
                <w:rFonts w:ascii="Arial" w:hAnsi="Arial" w:cs="Arial"/>
                <w:b/>
                <w:i/>
                <w:color w:val="595959"/>
                <w:sz w:val="18"/>
                <w:szCs w:val="18"/>
              </w:rPr>
              <w:t xml:space="preserve">AMP </w:t>
            </w:r>
            <w:proofErr w:type="spellStart"/>
            <w:r w:rsidRPr="000C47AA">
              <w:rPr>
                <w:rFonts w:ascii="Arial" w:hAnsi="Arial" w:cs="Arial"/>
                <w:b/>
                <w:i/>
                <w:color w:val="595959"/>
                <w:sz w:val="18"/>
                <w:szCs w:val="18"/>
              </w:rPr>
              <w:t>periodic</w:t>
            </w:r>
            <w:proofErr w:type="spellEnd"/>
            <w:r w:rsidRPr="000C47AA">
              <w:rPr>
                <w:rFonts w:ascii="Arial" w:hAnsi="Arial" w:cs="Arial"/>
                <w:b/>
                <w:i/>
                <w:color w:val="595959"/>
                <w:sz w:val="18"/>
                <w:szCs w:val="18"/>
              </w:rPr>
              <w:t xml:space="preserve"> </w:t>
            </w:r>
            <w:proofErr w:type="spellStart"/>
            <w:r w:rsidRPr="000C47AA">
              <w:rPr>
                <w:rFonts w:ascii="Arial" w:hAnsi="Arial" w:cs="Arial"/>
                <w:b/>
                <w:i/>
                <w:color w:val="595959"/>
                <w:sz w:val="18"/>
                <w:szCs w:val="18"/>
              </w:rPr>
              <w:t>review</w:t>
            </w:r>
            <w:proofErr w:type="spellEnd"/>
          </w:p>
        </w:tc>
        <w:tc>
          <w:tcPr>
            <w:tcW w:w="1418" w:type="dxa"/>
            <w:gridSpan w:val="2"/>
            <w:tcBorders>
              <w:bottom w:val="single" w:sz="4" w:space="0" w:color="auto"/>
            </w:tcBorders>
            <w:shd w:val="clear" w:color="auto" w:fill="D9D9D9"/>
            <w:vAlign w:val="center"/>
          </w:tcPr>
          <w:p w14:paraId="03595A98" w14:textId="38BD45A2" w:rsidR="00B77558" w:rsidRDefault="00B77558" w:rsidP="003B513B">
            <w:pPr>
              <w:jc w:val="center"/>
              <w:rPr>
                <w:rFonts w:ascii="ArialMT" w:hAnsi="ArialMT" w:cs="ArialMT"/>
                <w:b/>
                <w:sz w:val="20"/>
                <w:szCs w:val="20"/>
              </w:rPr>
            </w:pPr>
            <w:r w:rsidRPr="00D37C39">
              <w:rPr>
                <w:rFonts w:ascii="ArialMT" w:hAnsi="ArialMT" w:cs="ArialMT"/>
                <w:b/>
                <w:sz w:val="20"/>
                <w:szCs w:val="20"/>
              </w:rPr>
              <w:t>Conformité</w:t>
            </w:r>
          </w:p>
          <w:p w14:paraId="15F53BAF" w14:textId="77777777" w:rsidR="00B77558" w:rsidRPr="00A82400" w:rsidRDefault="00B77558" w:rsidP="003B513B">
            <w:pPr>
              <w:jc w:val="center"/>
              <w:rPr>
                <w:rFonts w:ascii="ArialMT" w:hAnsi="ArialMT" w:cs="ArialMT"/>
                <w:b/>
                <w:i/>
                <w:sz w:val="16"/>
                <w:szCs w:val="16"/>
              </w:rPr>
            </w:pPr>
            <w:r w:rsidRPr="000C47AA">
              <w:rPr>
                <w:rFonts w:ascii="Arial" w:hAnsi="Arial" w:cs="Arial"/>
                <w:b/>
                <w:i/>
                <w:sz w:val="18"/>
                <w:szCs w:val="18"/>
              </w:rPr>
              <w:t>Compliance</w:t>
            </w:r>
          </w:p>
        </w:tc>
        <w:tc>
          <w:tcPr>
            <w:tcW w:w="3402" w:type="dxa"/>
            <w:vMerge w:val="restart"/>
            <w:shd w:val="clear" w:color="auto" w:fill="D9D9D9"/>
            <w:vAlign w:val="center"/>
          </w:tcPr>
          <w:p w14:paraId="7BFF6078" w14:textId="77777777" w:rsidR="00B77558" w:rsidRDefault="00B77558" w:rsidP="003B513B">
            <w:pPr>
              <w:jc w:val="center"/>
              <w:rPr>
                <w:rFonts w:ascii="ArialMT" w:hAnsi="ArialMT" w:cs="ArialMT"/>
                <w:b/>
                <w:sz w:val="20"/>
                <w:szCs w:val="20"/>
              </w:rPr>
            </w:pPr>
          </w:p>
          <w:p w14:paraId="0F24C8C5" w14:textId="50251CEF" w:rsidR="0053390F" w:rsidRPr="0033261D" w:rsidRDefault="0053390F" w:rsidP="0053390F">
            <w:pPr>
              <w:jc w:val="center"/>
              <w:rPr>
                <w:rFonts w:ascii="Arial" w:hAnsi="Arial" w:cs="Arial"/>
                <w:b/>
                <w:sz w:val="18"/>
                <w:szCs w:val="18"/>
              </w:rPr>
            </w:pPr>
            <w:r w:rsidRPr="0033261D">
              <w:rPr>
                <w:rFonts w:ascii="Arial" w:hAnsi="Arial" w:cs="Arial"/>
                <w:b/>
                <w:sz w:val="18"/>
                <w:szCs w:val="18"/>
              </w:rPr>
              <w:t xml:space="preserve">Mentionner le Chapitre concerné du </w:t>
            </w:r>
            <w:r w:rsidR="007A7927" w:rsidRPr="0033261D">
              <w:rPr>
                <w:rFonts w:ascii="Arial" w:hAnsi="Arial" w:cs="Arial"/>
                <w:b/>
                <w:sz w:val="18"/>
                <w:szCs w:val="18"/>
              </w:rPr>
              <w:t>PE ou</w:t>
            </w:r>
            <w:r w:rsidRPr="0033261D">
              <w:rPr>
                <w:rFonts w:ascii="Arial" w:hAnsi="Arial" w:cs="Arial"/>
                <w:b/>
                <w:sz w:val="18"/>
                <w:szCs w:val="18"/>
              </w:rPr>
              <w:t xml:space="preserve"> la raison NA </w:t>
            </w:r>
          </w:p>
          <w:p w14:paraId="1136D3B5" w14:textId="77777777" w:rsidR="00B77558" w:rsidRPr="00A82400" w:rsidRDefault="0053390F" w:rsidP="0053390F">
            <w:pPr>
              <w:jc w:val="center"/>
              <w:rPr>
                <w:rFonts w:ascii="ArialMT" w:hAnsi="ArialMT" w:cs="ArialMT"/>
                <w:sz w:val="20"/>
                <w:szCs w:val="20"/>
                <w:lang w:val="en-US"/>
              </w:rPr>
            </w:pPr>
            <w:r w:rsidRPr="0033261D">
              <w:rPr>
                <w:rFonts w:ascii="Arial" w:hAnsi="Arial" w:cs="Arial"/>
                <w:b/>
                <w:i/>
                <w:sz w:val="16"/>
                <w:szCs w:val="16"/>
                <w:lang w:val="en-US"/>
              </w:rPr>
              <w:t>Mention the Compliant AMP chapter or the reason of NA</w:t>
            </w:r>
          </w:p>
        </w:tc>
      </w:tr>
      <w:tr w:rsidR="00B77558" w:rsidRPr="00C8220B" w14:paraId="08A6D342" w14:textId="77777777" w:rsidTr="00A82400">
        <w:trPr>
          <w:trHeight w:val="1542"/>
        </w:trPr>
        <w:tc>
          <w:tcPr>
            <w:tcW w:w="534" w:type="dxa"/>
            <w:vMerge w:val="restart"/>
            <w:tcBorders>
              <w:top w:val="single" w:sz="4" w:space="0" w:color="auto"/>
              <w:left w:val="single" w:sz="4" w:space="0" w:color="auto"/>
            </w:tcBorders>
            <w:vAlign w:val="center"/>
          </w:tcPr>
          <w:p w14:paraId="4F4FBCF9" w14:textId="77777777" w:rsidR="00B77558" w:rsidRPr="00D37C39" w:rsidRDefault="00B77558" w:rsidP="003B513B">
            <w:pPr>
              <w:jc w:val="center"/>
              <w:rPr>
                <w:rFonts w:ascii="ArialMT" w:hAnsi="ArialMT" w:cs="ArialMT"/>
                <w:sz w:val="20"/>
                <w:szCs w:val="20"/>
              </w:rPr>
            </w:pPr>
            <w:r w:rsidRPr="00D37C39">
              <w:rPr>
                <w:rFonts w:ascii="ArialMT" w:hAnsi="ArialMT" w:cs="ArialMT"/>
                <w:sz w:val="16"/>
                <w:szCs w:val="16"/>
              </w:rPr>
              <w:t>5.1</w:t>
            </w:r>
          </w:p>
        </w:tc>
        <w:tc>
          <w:tcPr>
            <w:tcW w:w="4677" w:type="dxa"/>
            <w:tcBorders>
              <w:top w:val="single" w:sz="4" w:space="0" w:color="auto"/>
              <w:left w:val="single" w:sz="4" w:space="0" w:color="auto"/>
              <w:bottom w:val="single" w:sz="4" w:space="0" w:color="auto"/>
            </w:tcBorders>
            <w:vAlign w:val="center"/>
          </w:tcPr>
          <w:p w14:paraId="411174CC" w14:textId="6E96AA21" w:rsidR="00B77558" w:rsidRPr="00A82400" w:rsidRDefault="00B77558" w:rsidP="00A82400">
            <w:pPr>
              <w:jc w:val="both"/>
              <w:rPr>
                <w:rFonts w:ascii="ArialMT" w:hAnsi="ArialMT" w:cs="ArialMT"/>
                <w:sz w:val="18"/>
                <w:szCs w:val="18"/>
              </w:rPr>
            </w:pPr>
            <w:r w:rsidRPr="00A82400">
              <w:rPr>
                <w:rFonts w:ascii="ArialMT" w:hAnsi="ArialMT" w:cs="ArialMT"/>
                <w:sz w:val="18"/>
                <w:szCs w:val="18"/>
              </w:rPr>
              <w:t>Le PE doit être revu périodiquement</w:t>
            </w:r>
            <w:r w:rsidR="002F5B4B">
              <w:rPr>
                <w:rFonts w:ascii="ArialMT" w:hAnsi="ArialMT" w:cs="ArialMT"/>
                <w:sz w:val="18"/>
                <w:szCs w:val="18"/>
              </w:rPr>
              <w:t>. La périodicité de ces revues doit être adaptée à la complexité de l’</w:t>
            </w:r>
            <w:r w:rsidR="00414092">
              <w:rPr>
                <w:rFonts w:ascii="ArialMT" w:hAnsi="ArialMT" w:cs="ArialMT"/>
                <w:sz w:val="18"/>
                <w:szCs w:val="18"/>
              </w:rPr>
              <w:t>aéronef</w:t>
            </w:r>
            <w:r w:rsidR="002F5B4B">
              <w:rPr>
                <w:rFonts w:ascii="ArialMT" w:hAnsi="ArialMT" w:cs="ArialMT"/>
                <w:sz w:val="18"/>
                <w:szCs w:val="18"/>
              </w:rPr>
              <w:t xml:space="preserve"> et au type d’exploitation (fréquence des</w:t>
            </w:r>
            <w:r w:rsidR="00414092">
              <w:rPr>
                <w:rFonts w:ascii="ArialMT" w:hAnsi="ArialMT" w:cs="ArialMT"/>
                <w:sz w:val="18"/>
                <w:szCs w:val="18"/>
              </w:rPr>
              <w:t xml:space="preserve"> mises à jour </w:t>
            </w:r>
            <w:r w:rsidR="002F5B4B">
              <w:rPr>
                <w:rFonts w:ascii="ArialMT" w:hAnsi="ArialMT" w:cs="ArialMT"/>
                <w:sz w:val="18"/>
                <w:szCs w:val="18"/>
              </w:rPr>
              <w:t xml:space="preserve">des données sources du PE, fréquence des </w:t>
            </w:r>
            <w:r w:rsidR="007A7927">
              <w:rPr>
                <w:rFonts w:ascii="ArialMT" w:hAnsi="ArialMT" w:cs="ArialMT"/>
                <w:sz w:val="18"/>
                <w:szCs w:val="18"/>
              </w:rPr>
              <w:t xml:space="preserve">CN </w:t>
            </w:r>
            <w:r w:rsidR="002F5B4B">
              <w:rPr>
                <w:rFonts w:ascii="ArialMT" w:hAnsi="ArialMT" w:cs="ArialMT"/>
                <w:sz w:val="18"/>
                <w:szCs w:val="18"/>
              </w:rPr>
              <w:t xml:space="preserve">sur le type considéré, </w:t>
            </w:r>
            <w:r w:rsidR="002F5B4B" w:rsidRPr="00C8220B">
              <w:rPr>
                <w:rFonts w:ascii="ArialMT" w:hAnsi="ArialMT" w:cs="ArialMT"/>
                <w:sz w:val="18"/>
                <w:szCs w:val="18"/>
              </w:rPr>
              <w:t>taux d’utilisation de l’aéronef, etc.). Dans tous les cas, cette revue périodique doit au</w:t>
            </w:r>
            <w:r w:rsidRPr="00A82400">
              <w:rPr>
                <w:rFonts w:ascii="ArialMT" w:hAnsi="ArialMT" w:cs="ArialMT"/>
                <w:sz w:val="18"/>
                <w:szCs w:val="18"/>
              </w:rPr>
              <w:t xml:space="preserve"> moins </w:t>
            </w:r>
            <w:r w:rsidR="002F5B4B" w:rsidRPr="00C8220B">
              <w:rPr>
                <w:rFonts w:ascii="ArialMT" w:hAnsi="ArialMT" w:cs="ArialMT"/>
                <w:sz w:val="18"/>
                <w:szCs w:val="18"/>
              </w:rPr>
              <w:t>être annuelle</w:t>
            </w:r>
            <w:r w:rsidRPr="00A82400">
              <w:rPr>
                <w:rFonts w:ascii="ArialMT" w:hAnsi="ArialMT" w:cs="ArialMT"/>
                <w:sz w:val="18"/>
                <w:szCs w:val="18"/>
              </w:rPr>
              <w:t xml:space="preserve">, et dès que possible pour les exigences obligatoires applicables (AD, ALI, CMR, vies </w:t>
            </w:r>
            <w:r w:rsidR="007A7927" w:rsidRPr="00A82400">
              <w:rPr>
                <w:rFonts w:ascii="ArialMT" w:hAnsi="ArialMT" w:cs="ArialMT"/>
                <w:sz w:val="18"/>
                <w:szCs w:val="18"/>
              </w:rPr>
              <w:t>limites, …</w:t>
            </w:r>
            <w:r w:rsidRPr="00A82400">
              <w:rPr>
                <w:rFonts w:ascii="ArialMT" w:hAnsi="ArialMT" w:cs="ArialMT"/>
                <w:sz w:val="18"/>
                <w:szCs w:val="18"/>
              </w:rPr>
              <w:t>) pour s’assurer qu’il reflète bien :</w:t>
            </w:r>
          </w:p>
          <w:p w14:paraId="55BA95DE" w14:textId="559C31A3" w:rsidR="00B77558" w:rsidRPr="00A82400" w:rsidRDefault="00B77558" w:rsidP="00A82400">
            <w:pPr>
              <w:jc w:val="both"/>
              <w:rPr>
                <w:rFonts w:ascii="ArialMT" w:hAnsi="ArialMT" w:cs="ArialMT"/>
                <w:sz w:val="20"/>
                <w:szCs w:val="20"/>
                <w:lang w:val="en-US"/>
              </w:rPr>
            </w:pPr>
            <w:r w:rsidRPr="002F5B4B">
              <w:rPr>
                <w:rFonts w:ascii="Arial" w:hAnsi="Arial" w:cs="Arial"/>
                <w:i/>
                <w:color w:val="595959"/>
                <w:sz w:val="16"/>
                <w:szCs w:val="16"/>
                <w:lang w:val="en-US"/>
              </w:rPr>
              <w:t xml:space="preserve">The AMP shall be reviewed </w:t>
            </w:r>
            <w:r w:rsidR="00C8220B">
              <w:rPr>
                <w:rFonts w:ascii="Arial" w:hAnsi="Arial" w:cs="Arial"/>
                <w:i/>
                <w:color w:val="595959"/>
                <w:sz w:val="16"/>
                <w:szCs w:val="16"/>
                <w:lang w:val="en-US"/>
              </w:rPr>
              <w:t>periodically.</w:t>
            </w:r>
            <w:r w:rsidR="00C8220B" w:rsidRPr="002F5B4B">
              <w:rPr>
                <w:rFonts w:ascii="Arial" w:hAnsi="Arial" w:cs="Arial"/>
                <w:i/>
                <w:color w:val="595959"/>
                <w:sz w:val="16"/>
                <w:szCs w:val="16"/>
                <w:lang w:val="en-US"/>
              </w:rPr>
              <w:t xml:space="preserve"> The</w:t>
            </w:r>
            <w:r w:rsidR="002F5B4B" w:rsidRPr="00A82400">
              <w:rPr>
                <w:rFonts w:ascii="Arial" w:hAnsi="Arial" w:cs="Arial"/>
                <w:i/>
                <w:color w:val="595959"/>
                <w:sz w:val="16"/>
                <w:szCs w:val="16"/>
                <w:lang w:val="en-US"/>
              </w:rPr>
              <w:t xml:space="preserve"> </w:t>
            </w:r>
            <w:r w:rsidR="007A7927" w:rsidRPr="00A82400">
              <w:rPr>
                <w:rFonts w:ascii="Arial" w:hAnsi="Arial" w:cs="Arial"/>
                <w:i/>
                <w:color w:val="595959"/>
                <w:sz w:val="16"/>
                <w:szCs w:val="16"/>
                <w:lang w:val="en-US"/>
              </w:rPr>
              <w:t>period</w:t>
            </w:r>
            <w:r w:rsidR="002F5B4B" w:rsidRPr="00A82400">
              <w:rPr>
                <w:rFonts w:ascii="Arial" w:hAnsi="Arial" w:cs="Arial"/>
                <w:i/>
                <w:color w:val="595959"/>
                <w:sz w:val="16"/>
                <w:szCs w:val="16"/>
                <w:lang w:val="en-US"/>
              </w:rPr>
              <w:t xml:space="preserve"> between two reviews is to be adapted to the aircraft complexity and type of operation (frequency of AMP sources updates, AD publication frequency on the concerned type,</w:t>
            </w:r>
            <w:r w:rsidR="002F5B4B">
              <w:rPr>
                <w:rFonts w:ascii="Arial" w:hAnsi="Arial" w:cs="Arial"/>
                <w:i/>
                <w:color w:val="595959"/>
                <w:sz w:val="16"/>
                <w:szCs w:val="16"/>
                <w:lang w:val="en-US"/>
              </w:rPr>
              <w:t xml:space="preserve"> use of the aircraft, etc.). This review is to be performed</w:t>
            </w:r>
            <w:r w:rsidRPr="002F5B4B">
              <w:rPr>
                <w:rFonts w:ascii="Arial" w:hAnsi="Arial" w:cs="Arial"/>
                <w:i/>
                <w:color w:val="595959"/>
                <w:sz w:val="16"/>
                <w:szCs w:val="16"/>
                <w:lang w:val="en-US"/>
              </w:rPr>
              <w:t xml:space="preserve"> at least once a year and as soon as practicable to </w:t>
            </w:r>
            <w:r w:rsidR="007A7927" w:rsidRPr="002F5B4B">
              <w:rPr>
                <w:rFonts w:ascii="Arial" w:hAnsi="Arial" w:cs="Arial"/>
                <w:i/>
                <w:color w:val="595959"/>
                <w:sz w:val="16"/>
                <w:szCs w:val="16"/>
                <w:lang w:val="en-US"/>
              </w:rPr>
              <w:t>consider</w:t>
            </w:r>
            <w:r w:rsidRPr="002F5B4B">
              <w:rPr>
                <w:rFonts w:ascii="Arial" w:hAnsi="Arial" w:cs="Arial"/>
                <w:i/>
                <w:color w:val="595959"/>
                <w:sz w:val="16"/>
                <w:szCs w:val="16"/>
                <w:lang w:val="en-US"/>
              </w:rPr>
              <w:t xml:space="preserve"> all the mandatory continuing airworthiness requirements (AD, ALI, CMR, life-limited component, </w:t>
            </w:r>
            <w:r w:rsidR="007A7927" w:rsidRPr="002F5B4B">
              <w:rPr>
                <w:rFonts w:ascii="Arial" w:hAnsi="Arial" w:cs="Arial"/>
                <w:i/>
                <w:color w:val="595959"/>
                <w:sz w:val="16"/>
                <w:szCs w:val="16"/>
                <w:lang w:val="en-US"/>
              </w:rPr>
              <w:t>etc.</w:t>
            </w:r>
            <w:r w:rsidRPr="002F5B4B">
              <w:rPr>
                <w:rFonts w:ascii="Arial" w:hAnsi="Arial" w:cs="Arial"/>
                <w:i/>
                <w:color w:val="595959"/>
                <w:sz w:val="16"/>
                <w:szCs w:val="16"/>
                <w:lang w:val="en-US"/>
              </w:rPr>
              <w:t>)</w:t>
            </w:r>
            <w:r w:rsidR="0053390F" w:rsidRPr="002F5B4B">
              <w:rPr>
                <w:rFonts w:ascii="Arial" w:hAnsi="Arial" w:cs="Arial"/>
                <w:i/>
                <w:color w:val="595959"/>
                <w:sz w:val="16"/>
                <w:szCs w:val="16"/>
                <w:lang w:val="en-US"/>
              </w:rPr>
              <w:t xml:space="preserve"> to ensure that </w:t>
            </w:r>
            <w:r w:rsidRPr="002F5B4B">
              <w:rPr>
                <w:rFonts w:ascii="Arial" w:hAnsi="Arial" w:cs="Arial"/>
                <w:i/>
                <w:color w:val="595959"/>
                <w:sz w:val="16"/>
                <w:szCs w:val="16"/>
                <w:lang w:val="en-US"/>
              </w:rPr>
              <w:t>the AMP</w:t>
            </w:r>
            <w:r w:rsidR="00414092">
              <w:rPr>
                <w:rFonts w:ascii="Arial" w:hAnsi="Arial" w:cs="Arial"/>
                <w:i/>
                <w:color w:val="595959"/>
                <w:sz w:val="16"/>
                <w:szCs w:val="16"/>
                <w:lang w:val="en-US"/>
              </w:rPr>
              <w:t xml:space="preserve"> reflects:</w:t>
            </w:r>
          </w:p>
        </w:tc>
        <w:tc>
          <w:tcPr>
            <w:tcW w:w="709" w:type="dxa"/>
            <w:shd w:val="clear" w:color="auto" w:fill="D9D9D9"/>
            <w:vAlign w:val="center"/>
          </w:tcPr>
          <w:p w14:paraId="721444BB" w14:textId="77777777" w:rsidR="00B77558" w:rsidRDefault="00B77558" w:rsidP="003B513B">
            <w:pPr>
              <w:jc w:val="center"/>
              <w:rPr>
                <w:rFonts w:ascii="ArialMT" w:hAnsi="ArialMT" w:cs="ArialMT"/>
                <w:b/>
                <w:sz w:val="20"/>
                <w:szCs w:val="20"/>
              </w:rPr>
            </w:pPr>
            <w:r w:rsidRPr="00D37C39">
              <w:rPr>
                <w:rFonts w:ascii="ArialMT" w:hAnsi="ArialMT" w:cs="ArialMT"/>
                <w:b/>
                <w:sz w:val="20"/>
                <w:szCs w:val="20"/>
              </w:rPr>
              <w:t>Oui</w:t>
            </w:r>
          </w:p>
          <w:p w14:paraId="0E9DA708" w14:textId="77777777" w:rsidR="00A01318" w:rsidRPr="00D37C39" w:rsidRDefault="00A01318" w:rsidP="003B513B">
            <w:pPr>
              <w:jc w:val="center"/>
              <w:rPr>
                <w:rFonts w:ascii="ArialMT" w:hAnsi="ArialMT" w:cs="ArialMT"/>
                <w:b/>
                <w:sz w:val="20"/>
                <w:szCs w:val="20"/>
              </w:rPr>
            </w:pPr>
            <w:r w:rsidRPr="00945D5F">
              <w:rPr>
                <w:rFonts w:ascii="Arial" w:hAnsi="Arial" w:cs="Arial"/>
                <w:b/>
                <w:i/>
                <w:sz w:val="18"/>
                <w:szCs w:val="18"/>
              </w:rPr>
              <w:t>Yes</w:t>
            </w:r>
          </w:p>
        </w:tc>
        <w:tc>
          <w:tcPr>
            <w:tcW w:w="709" w:type="dxa"/>
            <w:shd w:val="clear" w:color="auto" w:fill="D9D9D9"/>
            <w:vAlign w:val="center"/>
          </w:tcPr>
          <w:p w14:paraId="511DA35D" w14:textId="77777777" w:rsidR="00B77558" w:rsidRDefault="00B77558" w:rsidP="003B513B">
            <w:pPr>
              <w:jc w:val="center"/>
              <w:rPr>
                <w:rFonts w:ascii="ArialMT" w:hAnsi="ArialMT" w:cs="ArialMT"/>
                <w:b/>
                <w:sz w:val="20"/>
                <w:szCs w:val="20"/>
              </w:rPr>
            </w:pPr>
            <w:r>
              <w:rPr>
                <w:rFonts w:ascii="ArialMT" w:hAnsi="ArialMT" w:cs="ArialMT"/>
                <w:b/>
                <w:sz w:val="20"/>
                <w:szCs w:val="20"/>
              </w:rPr>
              <w:t>N/A</w:t>
            </w:r>
          </w:p>
          <w:p w14:paraId="79110F3B" w14:textId="77777777" w:rsidR="00A01318" w:rsidRPr="00D37C39" w:rsidRDefault="00A01318" w:rsidP="003B513B">
            <w:pPr>
              <w:jc w:val="center"/>
              <w:rPr>
                <w:rFonts w:ascii="ArialMT" w:hAnsi="ArialMT" w:cs="ArialMT"/>
                <w:b/>
                <w:sz w:val="20"/>
                <w:szCs w:val="20"/>
              </w:rPr>
            </w:pPr>
            <w:r w:rsidRPr="00945D5F">
              <w:rPr>
                <w:rFonts w:ascii="Arial" w:hAnsi="Arial" w:cs="Arial"/>
                <w:b/>
                <w:i/>
                <w:sz w:val="18"/>
                <w:szCs w:val="18"/>
              </w:rPr>
              <w:t>N/A</w:t>
            </w:r>
          </w:p>
        </w:tc>
        <w:tc>
          <w:tcPr>
            <w:tcW w:w="3402" w:type="dxa"/>
            <w:vMerge/>
            <w:vAlign w:val="center"/>
          </w:tcPr>
          <w:p w14:paraId="1E825295" w14:textId="77777777" w:rsidR="00B77558" w:rsidRPr="00D37C39" w:rsidRDefault="00B77558" w:rsidP="003B513B">
            <w:pPr>
              <w:rPr>
                <w:rFonts w:ascii="ArialMT" w:hAnsi="ArialMT" w:cs="ArialMT"/>
                <w:sz w:val="20"/>
                <w:szCs w:val="20"/>
              </w:rPr>
            </w:pPr>
          </w:p>
        </w:tc>
      </w:tr>
      <w:tr w:rsidR="00D7493A" w:rsidRPr="00D37C39" w14:paraId="12AB3ED5" w14:textId="77777777" w:rsidTr="00A82400">
        <w:trPr>
          <w:trHeight w:hRule="exact" w:val="755"/>
        </w:trPr>
        <w:tc>
          <w:tcPr>
            <w:tcW w:w="534" w:type="dxa"/>
            <w:vMerge/>
            <w:tcBorders>
              <w:left w:val="single" w:sz="4" w:space="0" w:color="auto"/>
            </w:tcBorders>
            <w:vAlign w:val="center"/>
          </w:tcPr>
          <w:p w14:paraId="03033624" w14:textId="77777777" w:rsidR="00D7493A" w:rsidRPr="00D37C39" w:rsidRDefault="00D7493A" w:rsidP="003B513B">
            <w:pPr>
              <w:jc w:val="center"/>
              <w:rPr>
                <w:rFonts w:ascii="ArialMT" w:hAnsi="ArialMT" w:cs="ArialMT"/>
                <w:sz w:val="20"/>
                <w:szCs w:val="20"/>
              </w:rPr>
            </w:pPr>
          </w:p>
        </w:tc>
        <w:tc>
          <w:tcPr>
            <w:tcW w:w="4677" w:type="dxa"/>
            <w:vAlign w:val="center"/>
          </w:tcPr>
          <w:p w14:paraId="2D40A82B" w14:textId="77777777" w:rsidR="00D7493A" w:rsidRPr="00A82400" w:rsidRDefault="00D7493A" w:rsidP="003B513B">
            <w:pPr>
              <w:numPr>
                <w:ilvl w:val="0"/>
                <w:numId w:val="16"/>
              </w:numPr>
              <w:rPr>
                <w:rFonts w:ascii="ArialMT" w:hAnsi="ArialMT" w:cs="ArialMT"/>
                <w:sz w:val="18"/>
                <w:szCs w:val="18"/>
              </w:rPr>
            </w:pPr>
            <w:r w:rsidRPr="00A82400">
              <w:rPr>
                <w:rFonts w:ascii="ArialMT" w:hAnsi="ArialMT" w:cs="ArialMT"/>
                <w:sz w:val="18"/>
                <w:szCs w:val="18"/>
              </w:rPr>
              <w:t>Les dernières recommandations des TCH</w:t>
            </w:r>
          </w:p>
          <w:p w14:paraId="24805018" w14:textId="77777777" w:rsidR="00D7493A" w:rsidRPr="00A82400" w:rsidRDefault="00D7493A" w:rsidP="000C47AA">
            <w:pPr>
              <w:ind w:left="317"/>
              <w:jc w:val="both"/>
              <w:rPr>
                <w:rFonts w:ascii="ArialMT" w:hAnsi="ArialMT" w:cs="ArialMT"/>
                <w:i/>
                <w:sz w:val="18"/>
                <w:szCs w:val="18"/>
              </w:rPr>
            </w:pPr>
            <w:r w:rsidRPr="000C47AA">
              <w:rPr>
                <w:rFonts w:ascii="Arial" w:hAnsi="Arial" w:cs="Arial"/>
                <w:i/>
                <w:color w:val="595959"/>
                <w:sz w:val="16"/>
                <w:szCs w:val="16"/>
                <w:lang w:val="en-US"/>
              </w:rPr>
              <w:t>Last TC-Holder recommendations</w:t>
            </w:r>
          </w:p>
        </w:tc>
        <w:sdt>
          <w:sdtPr>
            <w:rPr>
              <w:rFonts w:ascii="Arial" w:hAnsi="Arial" w:cs="Arial"/>
            </w:rPr>
            <w:id w:val="-1032030419"/>
            <w14:checkbox>
              <w14:checked w14:val="0"/>
              <w14:checkedState w14:val="2612" w14:font="MS Gothic"/>
              <w14:uncheckedState w14:val="2610" w14:font="MS Gothic"/>
            </w14:checkbox>
          </w:sdtPr>
          <w:sdtContent>
            <w:tc>
              <w:tcPr>
                <w:tcW w:w="709" w:type="dxa"/>
                <w:vAlign w:val="center"/>
              </w:tcPr>
              <w:p w14:paraId="698D645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23673127"/>
            <w14:checkbox>
              <w14:checked w14:val="0"/>
              <w14:checkedState w14:val="2612" w14:font="MS Gothic"/>
              <w14:uncheckedState w14:val="2610" w14:font="MS Gothic"/>
            </w14:checkbox>
          </w:sdtPr>
          <w:sdtContent>
            <w:tc>
              <w:tcPr>
                <w:tcW w:w="709" w:type="dxa"/>
                <w:vAlign w:val="center"/>
              </w:tcPr>
              <w:p w14:paraId="70500DB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4A2BF037" w14:textId="77777777" w:rsidR="00D7493A" w:rsidRDefault="00D7493A" w:rsidP="003B513B"/>
        </w:tc>
      </w:tr>
      <w:tr w:rsidR="00D7493A" w:rsidRPr="00D37C39" w14:paraId="1C404929" w14:textId="77777777" w:rsidTr="00A82400">
        <w:trPr>
          <w:trHeight w:hRule="exact" w:val="567"/>
        </w:trPr>
        <w:tc>
          <w:tcPr>
            <w:tcW w:w="534" w:type="dxa"/>
            <w:vMerge/>
            <w:tcBorders>
              <w:left w:val="single" w:sz="4" w:space="0" w:color="auto"/>
            </w:tcBorders>
            <w:vAlign w:val="center"/>
          </w:tcPr>
          <w:p w14:paraId="4E96247B" w14:textId="77777777" w:rsidR="00D7493A" w:rsidRPr="00D37C39" w:rsidRDefault="00D7493A" w:rsidP="003B513B">
            <w:pPr>
              <w:jc w:val="center"/>
              <w:rPr>
                <w:rFonts w:ascii="ArialMT" w:hAnsi="ArialMT" w:cs="ArialMT"/>
                <w:sz w:val="20"/>
                <w:szCs w:val="20"/>
              </w:rPr>
            </w:pPr>
          </w:p>
        </w:tc>
        <w:tc>
          <w:tcPr>
            <w:tcW w:w="4677" w:type="dxa"/>
            <w:vAlign w:val="center"/>
          </w:tcPr>
          <w:p w14:paraId="710257E0" w14:textId="77777777" w:rsidR="00D7493A" w:rsidRDefault="00D7493A" w:rsidP="003B513B">
            <w:pPr>
              <w:numPr>
                <w:ilvl w:val="0"/>
                <w:numId w:val="16"/>
              </w:numPr>
              <w:rPr>
                <w:rFonts w:ascii="ArialMT" w:hAnsi="ArialMT" w:cs="ArialMT"/>
                <w:sz w:val="18"/>
                <w:szCs w:val="18"/>
              </w:rPr>
            </w:pPr>
            <w:r w:rsidRPr="00A82400">
              <w:rPr>
                <w:rFonts w:ascii="ArialMT" w:hAnsi="ArialMT" w:cs="ArialMT"/>
                <w:sz w:val="18"/>
                <w:szCs w:val="18"/>
              </w:rPr>
              <w:t>Si applicables, les évolutions du MRBR</w:t>
            </w:r>
          </w:p>
          <w:p w14:paraId="01F21A60" w14:textId="77777777" w:rsidR="00D7493A" w:rsidRPr="00A82400" w:rsidRDefault="00D7493A" w:rsidP="000C47AA">
            <w:pPr>
              <w:ind w:left="317"/>
              <w:jc w:val="both"/>
              <w:rPr>
                <w:rFonts w:ascii="ArialMT" w:hAnsi="ArialMT" w:cs="ArialMT"/>
                <w:i/>
                <w:sz w:val="16"/>
                <w:szCs w:val="16"/>
                <w:lang w:val="en-US"/>
              </w:rPr>
            </w:pPr>
            <w:r w:rsidRPr="000C47AA">
              <w:rPr>
                <w:rFonts w:ascii="Arial" w:hAnsi="Arial" w:cs="Arial"/>
                <w:i/>
                <w:color w:val="595959"/>
                <w:sz w:val="16"/>
                <w:szCs w:val="16"/>
                <w:lang w:val="en-US"/>
              </w:rPr>
              <w:t>Last revision of the MRBR where applicable</w:t>
            </w:r>
          </w:p>
        </w:tc>
        <w:sdt>
          <w:sdtPr>
            <w:rPr>
              <w:rFonts w:ascii="Arial" w:hAnsi="Arial" w:cs="Arial"/>
            </w:rPr>
            <w:id w:val="1487588594"/>
            <w14:checkbox>
              <w14:checked w14:val="0"/>
              <w14:checkedState w14:val="2612" w14:font="MS Gothic"/>
              <w14:uncheckedState w14:val="2610" w14:font="MS Gothic"/>
            </w14:checkbox>
          </w:sdtPr>
          <w:sdtContent>
            <w:tc>
              <w:tcPr>
                <w:tcW w:w="709" w:type="dxa"/>
                <w:vAlign w:val="center"/>
              </w:tcPr>
              <w:p w14:paraId="3FEA7AD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04742703"/>
            <w14:checkbox>
              <w14:checked w14:val="0"/>
              <w14:checkedState w14:val="2612" w14:font="MS Gothic"/>
              <w14:uncheckedState w14:val="2610" w14:font="MS Gothic"/>
            </w14:checkbox>
          </w:sdtPr>
          <w:sdtContent>
            <w:tc>
              <w:tcPr>
                <w:tcW w:w="709" w:type="dxa"/>
                <w:vAlign w:val="center"/>
              </w:tcPr>
              <w:p w14:paraId="21784DA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1F47B039" w14:textId="77777777" w:rsidR="00D7493A" w:rsidRDefault="00D7493A" w:rsidP="003B513B"/>
        </w:tc>
      </w:tr>
      <w:tr w:rsidR="00D7493A" w:rsidRPr="00D37C39" w14:paraId="14460E79" w14:textId="77777777" w:rsidTr="00A82400">
        <w:trPr>
          <w:trHeight w:hRule="exact" w:val="567"/>
        </w:trPr>
        <w:tc>
          <w:tcPr>
            <w:tcW w:w="534" w:type="dxa"/>
            <w:vMerge/>
            <w:tcBorders>
              <w:left w:val="single" w:sz="4" w:space="0" w:color="auto"/>
            </w:tcBorders>
            <w:vAlign w:val="center"/>
          </w:tcPr>
          <w:p w14:paraId="69436430" w14:textId="77777777" w:rsidR="00D7493A" w:rsidRPr="00D37C39" w:rsidRDefault="00D7493A" w:rsidP="003B513B">
            <w:pPr>
              <w:jc w:val="center"/>
              <w:rPr>
                <w:rFonts w:ascii="ArialMT" w:hAnsi="ArialMT" w:cs="ArialMT"/>
                <w:sz w:val="20"/>
                <w:szCs w:val="20"/>
              </w:rPr>
            </w:pPr>
          </w:p>
        </w:tc>
        <w:tc>
          <w:tcPr>
            <w:tcW w:w="4677" w:type="dxa"/>
            <w:vAlign w:val="center"/>
          </w:tcPr>
          <w:p w14:paraId="59676B6A" w14:textId="77777777" w:rsidR="00D7493A" w:rsidRDefault="00D7493A" w:rsidP="003B513B">
            <w:pPr>
              <w:numPr>
                <w:ilvl w:val="0"/>
                <w:numId w:val="16"/>
              </w:numPr>
              <w:rPr>
                <w:rFonts w:ascii="ArialMT" w:hAnsi="ArialMT" w:cs="ArialMT"/>
                <w:sz w:val="18"/>
                <w:szCs w:val="18"/>
              </w:rPr>
            </w:pPr>
            <w:r w:rsidRPr="00A82400">
              <w:rPr>
                <w:rFonts w:ascii="ArialMT" w:hAnsi="ArialMT" w:cs="ArialMT"/>
                <w:sz w:val="18"/>
                <w:szCs w:val="18"/>
              </w:rPr>
              <w:t>Les exigences obligatoires</w:t>
            </w:r>
          </w:p>
          <w:p w14:paraId="6F90A383" w14:textId="77777777" w:rsidR="00D7493A" w:rsidRPr="00A82400" w:rsidRDefault="00D7493A" w:rsidP="000C47AA">
            <w:pPr>
              <w:ind w:left="317"/>
              <w:jc w:val="both"/>
              <w:rPr>
                <w:rFonts w:ascii="ArialMT" w:hAnsi="ArialMT" w:cs="ArialMT"/>
                <w:i/>
                <w:sz w:val="16"/>
                <w:szCs w:val="16"/>
              </w:rPr>
            </w:pPr>
            <w:r w:rsidRPr="000C47AA">
              <w:rPr>
                <w:rFonts w:ascii="Arial" w:hAnsi="Arial" w:cs="Arial"/>
                <w:i/>
                <w:color w:val="595959"/>
                <w:sz w:val="16"/>
                <w:szCs w:val="16"/>
                <w:lang w:val="en-US"/>
              </w:rPr>
              <w:t>Mandatory requirements</w:t>
            </w:r>
          </w:p>
        </w:tc>
        <w:sdt>
          <w:sdtPr>
            <w:rPr>
              <w:rFonts w:ascii="Arial" w:hAnsi="Arial" w:cs="Arial"/>
            </w:rPr>
            <w:id w:val="136394421"/>
            <w14:checkbox>
              <w14:checked w14:val="0"/>
              <w14:checkedState w14:val="2612" w14:font="MS Gothic"/>
              <w14:uncheckedState w14:val="2610" w14:font="MS Gothic"/>
            </w14:checkbox>
          </w:sdtPr>
          <w:sdtContent>
            <w:tc>
              <w:tcPr>
                <w:tcW w:w="709" w:type="dxa"/>
                <w:vAlign w:val="center"/>
              </w:tcPr>
              <w:p w14:paraId="1ADDC8E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440190192"/>
            <w14:checkbox>
              <w14:checked w14:val="0"/>
              <w14:checkedState w14:val="2612" w14:font="MS Gothic"/>
              <w14:uncheckedState w14:val="2610" w14:font="MS Gothic"/>
            </w14:checkbox>
          </w:sdtPr>
          <w:sdtContent>
            <w:tc>
              <w:tcPr>
                <w:tcW w:w="709" w:type="dxa"/>
                <w:vAlign w:val="center"/>
              </w:tcPr>
              <w:p w14:paraId="497150E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1B39D250" w14:textId="77777777" w:rsidR="00D7493A" w:rsidRDefault="00D7493A" w:rsidP="003B513B"/>
        </w:tc>
      </w:tr>
      <w:tr w:rsidR="00D7493A" w:rsidRPr="00D37C39" w14:paraId="7947FE45" w14:textId="77777777" w:rsidTr="00A82400">
        <w:trPr>
          <w:trHeight w:hRule="exact" w:val="567"/>
        </w:trPr>
        <w:tc>
          <w:tcPr>
            <w:tcW w:w="534" w:type="dxa"/>
            <w:vMerge/>
            <w:tcBorders>
              <w:left w:val="single" w:sz="4" w:space="0" w:color="auto"/>
              <w:bottom w:val="single" w:sz="4" w:space="0" w:color="auto"/>
            </w:tcBorders>
            <w:vAlign w:val="center"/>
          </w:tcPr>
          <w:p w14:paraId="5EA5EF67" w14:textId="77777777" w:rsidR="00D7493A" w:rsidRPr="00D37C39" w:rsidRDefault="00D7493A" w:rsidP="003B513B">
            <w:pPr>
              <w:jc w:val="center"/>
              <w:rPr>
                <w:rFonts w:ascii="ArialMT" w:hAnsi="ArialMT" w:cs="ArialMT"/>
                <w:sz w:val="20"/>
                <w:szCs w:val="20"/>
              </w:rPr>
            </w:pPr>
          </w:p>
        </w:tc>
        <w:tc>
          <w:tcPr>
            <w:tcW w:w="4677" w:type="dxa"/>
            <w:vAlign w:val="center"/>
          </w:tcPr>
          <w:p w14:paraId="1EDE2C25" w14:textId="77777777" w:rsidR="00D7493A" w:rsidRDefault="00D7493A" w:rsidP="003B513B">
            <w:pPr>
              <w:numPr>
                <w:ilvl w:val="0"/>
                <w:numId w:val="16"/>
              </w:numPr>
              <w:rPr>
                <w:rFonts w:ascii="ArialMT" w:hAnsi="ArialMT" w:cs="ArialMT"/>
                <w:sz w:val="18"/>
                <w:szCs w:val="18"/>
              </w:rPr>
            </w:pPr>
            <w:r w:rsidRPr="00A82400">
              <w:rPr>
                <w:rFonts w:ascii="ArialMT" w:hAnsi="ArialMT" w:cs="ArialMT"/>
                <w:sz w:val="18"/>
                <w:szCs w:val="18"/>
              </w:rPr>
              <w:t>La maintenance nécessaire à l’aéronef</w:t>
            </w:r>
          </w:p>
          <w:p w14:paraId="4C50463B" w14:textId="77777777" w:rsidR="00D7493A" w:rsidRPr="00A82400" w:rsidRDefault="00D7493A" w:rsidP="000C47AA">
            <w:pPr>
              <w:ind w:left="317"/>
              <w:jc w:val="both"/>
              <w:rPr>
                <w:rFonts w:ascii="ArialMT" w:hAnsi="ArialMT" w:cs="ArialMT"/>
                <w:sz w:val="18"/>
                <w:szCs w:val="18"/>
              </w:rPr>
            </w:pPr>
            <w:r w:rsidRPr="000C47AA">
              <w:rPr>
                <w:rFonts w:ascii="Arial" w:hAnsi="Arial" w:cs="Arial"/>
                <w:i/>
                <w:color w:val="595959"/>
                <w:sz w:val="16"/>
                <w:szCs w:val="16"/>
                <w:lang w:val="en-US"/>
              </w:rPr>
              <w:t>Mandatory requirements</w:t>
            </w:r>
          </w:p>
        </w:tc>
        <w:sdt>
          <w:sdtPr>
            <w:rPr>
              <w:rFonts w:ascii="Arial" w:hAnsi="Arial" w:cs="Arial"/>
            </w:rPr>
            <w:id w:val="2110079245"/>
            <w14:checkbox>
              <w14:checked w14:val="0"/>
              <w14:checkedState w14:val="2612" w14:font="MS Gothic"/>
              <w14:uncheckedState w14:val="2610" w14:font="MS Gothic"/>
            </w14:checkbox>
          </w:sdtPr>
          <w:sdtContent>
            <w:tc>
              <w:tcPr>
                <w:tcW w:w="709" w:type="dxa"/>
                <w:vAlign w:val="center"/>
              </w:tcPr>
              <w:p w14:paraId="3EA3278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55009435"/>
            <w14:checkbox>
              <w14:checked w14:val="0"/>
              <w14:checkedState w14:val="2612" w14:font="MS Gothic"/>
              <w14:uncheckedState w14:val="2610" w14:font="MS Gothic"/>
            </w14:checkbox>
          </w:sdtPr>
          <w:sdtContent>
            <w:tc>
              <w:tcPr>
                <w:tcW w:w="709" w:type="dxa"/>
                <w:vAlign w:val="center"/>
              </w:tcPr>
              <w:p w14:paraId="142FC3E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077A48D0" w14:textId="77777777" w:rsidR="00D7493A" w:rsidRDefault="00D7493A" w:rsidP="003B513B"/>
        </w:tc>
      </w:tr>
      <w:tr w:rsidR="00D7493A" w:rsidRPr="00D37C39" w14:paraId="20411222" w14:textId="77777777" w:rsidTr="00A82400">
        <w:trPr>
          <w:trHeight w:val="1215"/>
        </w:trPr>
        <w:tc>
          <w:tcPr>
            <w:tcW w:w="534" w:type="dxa"/>
            <w:tcBorders>
              <w:left w:val="single" w:sz="4" w:space="0" w:color="auto"/>
              <w:bottom w:val="single" w:sz="4" w:space="0" w:color="auto"/>
              <w:right w:val="single" w:sz="4" w:space="0" w:color="auto"/>
            </w:tcBorders>
            <w:vAlign w:val="center"/>
          </w:tcPr>
          <w:p w14:paraId="59F28B6F" w14:textId="77777777" w:rsidR="00D7493A" w:rsidRPr="00D37C39" w:rsidRDefault="00D7493A" w:rsidP="003B513B">
            <w:pPr>
              <w:jc w:val="center"/>
              <w:rPr>
                <w:rFonts w:ascii="ArialMT" w:hAnsi="ArialMT" w:cs="ArialMT"/>
                <w:sz w:val="20"/>
                <w:szCs w:val="20"/>
              </w:rPr>
            </w:pPr>
            <w:r w:rsidRPr="00D37C39">
              <w:rPr>
                <w:rFonts w:ascii="ArialMT" w:hAnsi="ArialMT" w:cs="ArialMT"/>
                <w:sz w:val="16"/>
                <w:szCs w:val="16"/>
              </w:rPr>
              <w:t>5.2</w:t>
            </w:r>
          </w:p>
        </w:tc>
        <w:tc>
          <w:tcPr>
            <w:tcW w:w="4677" w:type="dxa"/>
            <w:tcBorders>
              <w:left w:val="single" w:sz="4" w:space="0" w:color="auto"/>
            </w:tcBorders>
            <w:vAlign w:val="center"/>
          </w:tcPr>
          <w:p w14:paraId="48DC1098" w14:textId="77777777" w:rsidR="00D7493A" w:rsidRDefault="00D7493A" w:rsidP="00A82400">
            <w:pPr>
              <w:jc w:val="both"/>
              <w:rPr>
                <w:rFonts w:ascii="ArialMT" w:hAnsi="ArialMT" w:cs="ArialMT"/>
                <w:sz w:val="18"/>
                <w:szCs w:val="18"/>
              </w:rPr>
            </w:pPr>
            <w:r w:rsidRPr="00A82400">
              <w:rPr>
                <w:rFonts w:ascii="ArialMT" w:hAnsi="ArialMT" w:cs="ArialMT"/>
                <w:sz w:val="18"/>
                <w:szCs w:val="18"/>
              </w:rPr>
              <w:t>Définition des conditions d’exécution de la revue périodique du PE, prenant en compte l’expérience en exploitation</w:t>
            </w:r>
          </w:p>
          <w:p w14:paraId="3D7566F1" w14:textId="7BB298D8" w:rsidR="00D7493A" w:rsidRPr="00A82400" w:rsidRDefault="00D7493A" w:rsidP="000C47AA">
            <w:pPr>
              <w:ind w:left="33"/>
              <w:jc w:val="both"/>
              <w:rPr>
                <w:rFonts w:ascii="Arial" w:hAnsi="Arial" w:cs="Arial"/>
                <w:i/>
                <w:sz w:val="16"/>
                <w:szCs w:val="16"/>
                <w:lang w:val="en-US"/>
              </w:rPr>
            </w:pPr>
            <w:r w:rsidRPr="000C47AA">
              <w:rPr>
                <w:rFonts w:ascii="Arial" w:hAnsi="Arial" w:cs="Arial"/>
                <w:i/>
                <w:color w:val="595959"/>
                <w:sz w:val="16"/>
                <w:szCs w:val="16"/>
                <w:lang w:val="en-US"/>
              </w:rPr>
              <w:t xml:space="preserve">Condition under which the periodic review is conducted </w:t>
            </w:r>
            <w:r w:rsidR="007A7927" w:rsidRPr="000C47AA">
              <w:rPr>
                <w:rFonts w:ascii="Arial" w:hAnsi="Arial" w:cs="Arial"/>
                <w:i/>
                <w:color w:val="595959"/>
                <w:sz w:val="16"/>
                <w:szCs w:val="16"/>
                <w:lang w:val="en-US"/>
              </w:rPr>
              <w:t>considering</w:t>
            </w:r>
            <w:r w:rsidRPr="000C47AA">
              <w:rPr>
                <w:rFonts w:ascii="Arial" w:hAnsi="Arial" w:cs="Arial"/>
                <w:i/>
                <w:color w:val="595959"/>
                <w:sz w:val="16"/>
                <w:szCs w:val="16"/>
                <w:lang w:val="en-US"/>
              </w:rPr>
              <w:t xml:space="preserve"> operational experience</w:t>
            </w:r>
          </w:p>
        </w:tc>
        <w:sdt>
          <w:sdtPr>
            <w:rPr>
              <w:rFonts w:ascii="Arial" w:hAnsi="Arial" w:cs="Arial"/>
            </w:rPr>
            <w:id w:val="1503318180"/>
            <w14:checkbox>
              <w14:checked w14:val="0"/>
              <w14:checkedState w14:val="2612" w14:font="MS Gothic"/>
              <w14:uncheckedState w14:val="2610" w14:font="MS Gothic"/>
            </w14:checkbox>
          </w:sdtPr>
          <w:sdtContent>
            <w:tc>
              <w:tcPr>
                <w:tcW w:w="709" w:type="dxa"/>
                <w:vAlign w:val="center"/>
              </w:tcPr>
              <w:p w14:paraId="5BFB0F9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695300520"/>
            <w14:checkbox>
              <w14:checked w14:val="0"/>
              <w14:checkedState w14:val="2612" w14:font="MS Gothic"/>
              <w14:uncheckedState w14:val="2610" w14:font="MS Gothic"/>
            </w14:checkbox>
          </w:sdtPr>
          <w:sdtContent>
            <w:tc>
              <w:tcPr>
                <w:tcW w:w="709" w:type="dxa"/>
                <w:vAlign w:val="center"/>
              </w:tcPr>
              <w:p w14:paraId="49918D6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6FEADD84" w14:textId="77777777" w:rsidR="00D7493A" w:rsidRPr="00D37C39" w:rsidRDefault="00D7493A" w:rsidP="003B513B">
            <w:pPr>
              <w:rPr>
                <w:rFonts w:ascii="ArialMT" w:hAnsi="ArialMT" w:cs="ArialMT"/>
                <w:sz w:val="20"/>
                <w:szCs w:val="20"/>
              </w:rPr>
            </w:pPr>
          </w:p>
        </w:tc>
      </w:tr>
    </w:tbl>
    <w:p w14:paraId="7B615B85" w14:textId="77777777" w:rsidR="00185144" w:rsidRDefault="00185144" w:rsidP="003B5D43">
      <w:pPr>
        <w:tabs>
          <w:tab w:val="left" w:pos="534"/>
          <w:tab w:val="left" w:pos="1242"/>
          <w:tab w:val="left" w:pos="4503"/>
          <w:tab w:val="left" w:pos="5211"/>
          <w:tab w:val="left" w:pos="5920"/>
        </w:tabs>
        <w:rPr>
          <w:rFonts w:ascii="Arial" w:hAnsi="Arial" w:cs="Arial"/>
          <w:sz w:val="20"/>
          <w:szCs w:val="20"/>
        </w:rPr>
      </w:pPr>
    </w:p>
    <w:p w14:paraId="6100EDDB" w14:textId="77777777" w:rsidR="00B77558" w:rsidRPr="0033261D" w:rsidRDefault="00B77558" w:rsidP="003B5D43">
      <w:pPr>
        <w:jc w:val="both"/>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3B5D43" w:rsidRPr="0033261D" w14:paraId="706FB624" w14:textId="77777777" w:rsidTr="003D3873">
        <w:trPr>
          <w:cantSplit/>
          <w:trHeight w:val="334"/>
          <w:tblHeader/>
        </w:trPr>
        <w:tc>
          <w:tcPr>
            <w:tcW w:w="5211" w:type="dxa"/>
            <w:gridSpan w:val="2"/>
            <w:vMerge w:val="restart"/>
            <w:shd w:val="clear" w:color="auto" w:fill="D9D9D9"/>
            <w:vAlign w:val="center"/>
          </w:tcPr>
          <w:p w14:paraId="7BB1E42A" w14:textId="77777777" w:rsidR="003B5D43" w:rsidRPr="0033261D" w:rsidRDefault="003B5D43" w:rsidP="00952373">
            <w:pPr>
              <w:numPr>
                <w:ilvl w:val="0"/>
                <w:numId w:val="22"/>
              </w:numPr>
              <w:ind w:left="426" w:hanging="426"/>
              <w:rPr>
                <w:rFonts w:ascii="Arial" w:hAnsi="Arial" w:cs="Arial"/>
                <w:b/>
                <w:sz w:val="20"/>
                <w:szCs w:val="20"/>
              </w:rPr>
            </w:pPr>
            <w:r w:rsidRPr="0033261D">
              <w:rPr>
                <w:rFonts w:ascii="Arial" w:hAnsi="Arial" w:cs="Arial"/>
                <w:b/>
                <w:sz w:val="20"/>
                <w:szCs w:val="20"/>
              </w:rPr>
              <w:t>Programme de fiabilité</w:t>
            </w:r>
          </w:p>
          <w:p w14:paraId="728B17E4" w14:textId="77777777" w:rsidR="000E7E54" w:rsidRPr="00F454B8" w:rsidRDefault="000E7E54" w:rsidP="000E2A77">
            <w:pPr>
              <w:ind w:left="426"/>
              <w:rPr>
                <w:rFonts w:ascii="Arial" w:hAnsi="Arial" w:cs="Arial"/>
                <w:b/>
                <w:i/>
                <w:sz w:val="18"/>
                <w:szCs w:val="18"/>
              </w:rPr>
            </w:pPr>
            <w:r w:rsidRPr="00F454B8">
              <w:rPr>
                <w:rFonts w:ascii="Arial" w:hAnsi="Arial" w:cs="Arial"/>
                <w:b/>
                <w:i/>
                <w:color w:val="808080" w:themeColor="background1" w:themeShade="80"/>
                <w:sz w:val="18"/>
                <w:szCs w:val="18"/>
                <w:lang w:val="en-US"/>
              </w:rPr>
              <w:t>Reliability</w:t>
            </w:r>
            <w:r w:rsidRPr="00F454B8">
              <w:rPr>
                <w:rFonts w:ascii="Arial" w:hAnsi="Arial" w:cs="Arial"/>
                <w:b/>
                <w:i/>
                <w:color w:val="808080" w:themeColor="background1" w:themeShade="80"/>
                <w:sz w:val="18"/>
                <w:szCs w:val="18"/>
              </w:rPr>
              <w:t xml:space="preserve"> programme</w:t>
            </w:r>
          </w:p>
        </w:tc>
        <w:tc>
          <w:tcPr>
            <w:tcW w:w="1418" w:type="dxa"/>
            <w:gridSpan w:val="2"/>
            <w:tcBorders>
              <w:bottom w:val="single" w:sz="4" w:space="0" w:color="auto"/>
            </w:tcBorders>
            <w:shd w:val="clear" w:color="auto" w:fill="D9D9D9"/>
            <w:vAlign w:val="center"/>
          </w:tcPr>
          <w:p w14:paraId="5D2070C0" w14:textId="77777777" w:rsidR="000E7E54" w:rsidRPr="0033261D" w:rsidRDefault="003B5D43" w:rsidP="001D21BB">
            <w:pPr>
              <w:jc w:val="center"/>
              <w:rPr>
                <w:rFonts w:ascii="Arial" w:hAnsi="Arial" w:cs="Arial"/>
                <w:b/>
                <w:sz w:val="20"/>
                <w:szCs w:val="20"/>
              </w:rPr>
            </w:pPr>
            <w:r w:rsidRPr="0033261D">
              <w:rPr>
                <w:rFonts w:ascii="Arial" w:hAnsi="Arial" w:cs="Arial"/>
                <w:b/>
                <w:sz w:val="20"/>
                <w:szCs w:val="20"/>
              </w:rPr>
              <w:t>Requis</w:t>
            </w:r>
          </w:p>
          <w:p w14:paraId="40925762" w14:textId="77777777" w:rsidR="003B5D43" w:rsidRPr="0033261D" w:rsidRDefault="000E7E54" w:rsidP="000E7E54">
            <w:pPr>
              <w:jc w:val="center"/>
              <w:rPr>
                <w:rFonts w:ascii="Arial" w:hAnsi="Arial" w:cs="Arial"/>
                <w:b/>
                <w:i/>
                <w:sz w:val="18"/>
                <w:szCs w:val="18"/>
              </w:rPr>
            </w:pPr>
            <w:proofErr w:type="spellStart"/>
            <w:r w:rsidRPr="0033261D">
              <w:rPr>
                <w:rFonts w:ascii="Arial" w:hAnsi="Arial" w:cs="Arial"/>
                <w:b/>
                <w:i/>
                <w:sz w:val="18"/>
                <w:szCs w:val="18"/>
              </w:rPr>
              <w:t>Required</w:t>
            </w:r>
            <w:proofErr w:type="spellEnd"/>
          </w:p>
        </w:tc>
        <w:tc>
          <w:tcPr>
            <w:tcW w:w="3402" w:type="dxa"/>
            <w:vMerge w:val="restart"/>
            <w:shd w:val="clear" w:color="auto" w:fill="D9D9D9"/>
            <w:vAlign w:val="center"/>
          </w:tcPr>
          <w:p w14:paraId="492F1814" w14:textId="77777777" w:rsidR="003B5D43" w:rsidRPr="0033261D" w:rsidRDefault="003B5D43" w:rsidP="001D21BB">
            <w:pPr>
              <w:jc w:val="center"/>
              <w:rPr>
                <w:rFonts w:ascii="Arial" w:hAnsi="Arial" w:cs="Arial"/>
                <w:b/>
                <w:sz w:val="20"/>
                <w:szCs w:val="20"/>
              </w:rPr>
            </w:pPr>
          </w:p>
          <w:p w14:paraId="2EBB8A10" w14:textId="77777777" w:rsidR="003B5D43" w:rsidRDefault="003B5D43" w:rsidP="001D21BB">
            <w:pPr>
              <w:jc w:val="center"/>
              <w:rPr>
                <w:rFonts w:ascii="Arial" w:hAnsi="Arial" w:cs="Arial"/>
                <w:b/>
                <w:sz w:val="20"/>
                <w:szCs w:val="20"/>
              </w:rPr>
            </w:pPr>
            <w:r w:rsidRPr="0033261D">
              <w:rPr>
                <w:rFonts w:ascii="Arial" w:hAnsi="Arial" w:cs="Arial"/>
                <w:b/>
                <w:sz w:val="20"/>
                <w:szCs w:val="20"/>
              </w:rPr>
              <w:t>Commentaires</w:t>
            </w:r>
          </w:p>
          <w:p w14:paraId="6BAC56A2" w14:textId="77777777" w:rsidR="00945D5F" w:rsidRPr="00945D5F" w:rsidRDefault="00945D5F" w:rsidP="001D21BB">
            <w:pPr>
              <w:jc w:val="center"/>
              <w:rPr>
                <w:rFonts w:ascii="Arial" w:hAnsi="Arial" w:cs="Arial"/>
                <w:b/>
                <w:i/>
                <w:sz w:val="18"/>
                <w:szCs w:val="18"/>
              </w:rPr>
            </w:pPr>
            <w:proofErr w:type="spellStart"/>
            <w:r w:rsidRPr="00945D5F">
              <w:rPr>
                <w:rFonts w:ascii="Arial" w:hAnsi="Arial" w:cs="Arial"/>
                <w:b/>
                <w:i/>
                <w:sz w:val="18"/>
                <w:szCs w:val="18"/>
              </w:rPr>
              <w:t>Comments</w:t>
            </w:r>
            <w:proofErr w:type="spellEnd"/>
          </w:p>
          <w:p w14:paraId="4D84885A" w14:textId="77777777" w:rsidR="003B5D43" w:rsidRPr="0033261D" w:rsidRDefault="003B5D43" w:rsidP="001D21BB">
            <w:pPr>
              <w:rPr>
                <w:rFonts w:ascii="Arial" w:hAnsi="Arial" w:cs="Arial"/>
                <w:sz w:val="20"/>
                <w:szCs w:val="20"/>
              </w:rPr>
            </w:pPr>
          </w:p>
        </w:tc>
      </w:tr>
      <w:tr w:rsidR="003B5D43" w:rsidRPr="0033261D" w14:paraId="7E57F411" w14:textId="77777777" w:rsidTr="003D3873">
        <w:trPr>
          <w:cantSplit/>
          <w:tblHeader/>
        </w:trPr>
        <w:tc>
          <w:tcPr>
            <w:tcW w:w="5211" w:type="dxa"/>
            <w:gridSpan w:val="2"/>
            <w:vMerge/>
            <w:shd w:val="clear" w:color="auto" w:fill="EEECE1"/>
          </w:tcPr>
          <w:p w14:paraId="08AB6DEE" w14:textId="77777777" w:rsidR="003B5D43" w:rsidRPr="0033261D" w:rsidRDefault="003B5D43" w:rsidP="00A13021">
            <w:pPr>
              <w:numPr>
                <w:ilvl w:val="0"/>
                <w:numId w:val="22"/>
              </w:numPr>
              <w:jc w:val="both"/>
              <w:rPr>
                <w:rFonts w:ascii="Arial" w:hAnsi="Arial" w:cs="Arial"/>
                <w:b/>
                <w:sz w:val="20"/>
                <w:szCs w:val="20"/>
              </w:rPr>
            </w:pPr>
          </w:p>
        </w:tc>
        <w:tc>
          <w:tcPr>
            <w:tcW w:w="709" w:type="dxa"/>
            <w:shd w:val="clear" w:color="auto" w:fill="D9D9D9"/>
            <w:vAlign w:val="center"/>
          </w:tcPr>
          <w:p w14:paraId="33A4F7D6" w14:textId="77777777" w:rsidR="003B5D43" w:rsidRDefault="003B5D43" w:rsidP="001D21BB">
            <w:pPr>
              <w:jc w:val="center"/>
              <w:rPr>
                <w:rFonts w:ascii="Arial" w:hAnsi="Arial" w:cs="Arial"/>
                <w:b/>
                <w:sz w:val="20"/>
                <w:szCs w:val="20"/>
              </w:rPr>
            </w:pPr>
            <w:r w:rsidRPr="0033261D">
              <w:rPr>
                <w:rFonts w:ascii="Arial" w:hAnsi="Arial" w:cs="Arial"/>
                <w:b/>
                <w:sz w:val="20"/>
                <w:szCs w:val="20"/>
              </w:rPr>
              <w:t>Oui</w:t>
            </w:r>
          </w:p>
          <w:p w14:paraId="5AC4A54E"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45069600" w14:textId="77777777" w:rsidR="003B5D43" w:rsidRDefault="003B5D43" w:rsidP="001D21BB">
            <w:pPr>
              <w:jc w:val="center"/>
              <w:rPr>
                <w:rFonts w:ascii="Arial" w:hAnsi="Arial" w:cs="Arial"/>
                <w:b/>
                <w:sz w:val="20"/>
                <w:szCs w:val="20"/>
              </w:rPr>
            </w:pPr>
            <w:r w:rsidRPr="0033261D">
              <w:rPr>
                <w:rFonts w:ascii="Arial" w:hAnsi="Arial" w:cs="Arial"/>
                <w:b/>
                <w:sz w:val="20"/>
                <w:szCs w:val="20"/>
              </w:rPr>
              <w:t>Non</w:t>
            </w:r>
          </w:p>
          <w:p w14:paraId="28B550B9"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No</w:t>
            </w:r>
          </w:p>
        </w:tc>
        <w:tc>
          <w:tcPr>
            <w:tcW w:w="3402" w:type="dxa"/>
            <w:vMerge/>
            <w:shd w:val="clear" w:color="auto" w:fill="FFFFFF"/>
          </w:tcPr>
          <w:p w14:paraId="4EE69110" w14:textId="77777777" w:rsidR="003B5D43" w:rsidRPr="0033261D" w:rsidRDefault="003B5D43" w:rsidP="001D21BB">
            <w:pPr>
              <w:jc w:val="center"/>
              <w:rPr>
                <w:rFonts w:ascii="Arial" w:hAnsi="Arial" w:cs="Arial"/>
                <w:sz w:val="20"/>
                <w:szCs w:val="20"/>
              </w:rPr>
            </w:pPr>
          </w:p>
        </w:tc>
      </w:tr>
      <w:tr w:rsidR="00D7493A" w:rsidRPr="002B5005" w14:paraId="79141F97" w14:textId="77777777" w:rsidTr="003D3873">
        <w:trPr>
          <w:cantSplit/>
          <w:trHeight w:val="737"/>
        </w:trPr>
        <w:tc>
          <w:tcPr>
            <w:tcW w:w="675" w:type="dxa"/>
            <w:tcBorders>
              <w:left w:val="single" w:sz="4" w:space="0" w:color="auto"/>
            </w:tcBorders>
            <w:vAlign w:val="center"/>
          </w:tcPr>
          <w:p w14:paraId="0F3B278A" w14:textId="77777777" w:rsidR="00D7493A" w:rsidRPr="0033261D" w:rsidRDefault="00D7493A" w:rsidP="001D21BB">
            <w:pPr>
              <w:rPr>
                <w:rFonts w:ascii="Arial" w:hAnsi="Arial" w:cs="Arial"/>
                <w:sz w:val="16"/>
                <w:szCs w:val="16"/>
              </w:rPr>
            </w:pPr>
            <w:r w:rsidRPr="0033261D">
              <w:rPr>
                <w:rFonts w:ascii="Arial" w:hAnsi="Arial" w:cs="Arial"/>
                <w:sz w:val="16"/>
                <w:szCs w:val="16"/>
              </w:rPr>
              <w:t>6.1</w:t>
            </w:r>
          </w:p>
        </w:tc>
        <w:tc>
          <w:tcPr>
            <w:tcW w:w="4536" w:type="dxa"/>
            <w:tcBorders>
              <w:left w:val="single" w:sz="4" w:space="0" w:color="auto"/>
            </w:tcBorders>
            <w:vAlign w:val="center"/>
          </w:tcPr>
          <w:p w14:paraId="6B689A3E" w14:textId="77777777" w:rsidR="00D7493A" w:rsidRDefault="00D7493A" w:rsidP="003D3873">
            <w:pPr>
              <w:jc w:val="both"/>
              <w:rPr>
                <w:rFonts w:ascii="Arial" w:hAnsi="Arial" w:cs="Arial"/>
                <w:sz w:val="18"/>
                <w:szCs w:val="18"/>
              </w:rPr>
            </w:pPr>
            <w:r w:rsidRPr="0033261D">
              <w:rPr>
                <w:rFonts w:ascii="Arial" w:hAnsi="Arial" w:cs="Arial"/>
                <w:sz w:val="18"/>
                <w:szCs w:val="18"/>
              </w:rPr>
              <w:t xml:space="preserve">Si requis, </w:t>
            </w:r>
            <w:r>
              <w:rPr>
                <w:rFonts w:ascii="Arial" w:hAnsi="Arial" w:cs="Arial"/>
                <w:sz w:val="18"/>
                <w:szCs w:val="18"/>
              </w:rPr>
              <w:t xml:space="preserve">le programme d’entretien contient un programme de fiabilité (ou référence un tel programme) </w:t>
            </w:r>
          </w:p>
          <w:p w14:paraId="26F236CF" w14:textId="77777777" w:rsidR="00D7493A" w:rsidRPr="00A36D58" w:rsidRDefault="00D7493A" w:rsidP="003D3873">
            <w:pPr>
              <w:jc w:val="both"/>
              <w:rPr>
                <w:rFonts w:ascii="Arial" w:hAnsi="Arial" w:cs="Arial"/>
                <w:b/>
                <w:i/>
                <w:color w:val="595959"/>
                <w:sz w:val="16"/>
                <w:szCs w:val="16"/>
              </w:rPr>
            </w:pPr>
          </w:p>
        </w:tc>
        <w:sdt>
          <w:sdtPr>
            <w:rPr>
              <w:rFonts w:ascii="Arial" w:hAnsi="Arial" w:cs="Arial"/>
            </w:rPr>
            <w:id w:val="-602727164"/>
            <w14:checkbox>
              <w14:checked w14:val="0"/>
              <w14:checkedState w14:val="2612" w14:font="MS Gothic"/>
              <w14:uncheckedState w14:val="2610" w14:font="MS Gothic"/>
            </w14:checkbox>
          </w:sdtPr>
          <w:sdtContent>
            <w:tc>
              <w:tcPr>
                <w:tcW w:w="709" w:type="dxa"/>
                <w:vAlign w:val="center"/>
              </w:tcPr>
              <w:p w14:paraId="352D6776" w14:textId="120FFBFD" w:rsidR="00D7493A" w:rsidRPr="0033261D" w:rsidRDefault="007A7927" w:rsidP="00633F5B">
                <w:pPr>
                  <w:jc w:val="center"/>
                  <w:rPr>
                    <w:rFonts w:ascii="Arial" w:hAnsi="Arial" w:cs="Arial"/>
                    <w:sz w:val="20"/>
                    <w:szCs w:val="20"/>
                  </w:rPr>
                </w:pPr>
                <w:r>
                  <w:rPr>
                    <w:rFonts w:ascii="MS Gothic" w:eastAsia="MS Gothic" w:hAnsi="MS Gothic" w:cs="Arial" w:hint="eastAsia"/>
                  </w:rPr>
                  <w:t>☐</w:t>
                </w:r>
              </w:p>
            </w:tc>
          </w:sdtContent>
        </w:sdt>
        <w:sdt>
          <w:sdtPr>
            <w:rPr>
              <w:rFonts w:ascii="Arial" w:hAnsi="Arial" w:cs="Arial"/>
            </w:rPr>
            <w:id w:val="1829638388"/>
            <w14:checkbox>
              <w14:checked w14:val="0"/>
              <w14:checkedState w14:val="2612" w14:font="MS Gothic"/>
              <w14:uncheckedState w14:val="2610" w14:font="MS Gothic"/>
            </w14:checkbox>
          </w:sdtPr>
          <w:sdtContent>
            <w:tc>
              <w:tcPr>
                <w:tcW w:w="709" w:type="dxa"/>
                <w:vAlign w:val="center"/>
              </w:tcPr>
              <w:p w14:paraId="29E6DF8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191AFB38" w14:textId="77777777" w:rsidR="00D7493A" w:rsidRPr="00A82400" w:rsidRDefault="00D7493A" w:rsidP="0047194E">
            <w:pPr>
              <w:jc w:val="both"/>
              <w:rPr>
                <w:rFonts w:ascii="Arial" w:hAnsi="Arial" w:cs="Arial"/>
                <w:sz w:val="18"/>
                <w:szCs w:val="18"/>
              </w:rPr>
            </w:pPr>
            <w:r w:rsidRPr="00A82400">
              <w:rPr>
                <w:rFonts w:ascii="Arial" w:hAnsi="Arial" w:cs="Arial"/>
                <w:sz w:val="18"/>
                <w:szCs w:val="18"/>
              </w:rPr>
              <w:t xml:space="preserve">Référence du programme de fiabilité si </w:t>
            </w:r>
            <w:r>
              <w:rPr>
                <w:rFonts w:ascii="Arial" w:hAnsi="Arial" w:cs="Arial"/>
                <w:sz w:val="18"/>
                <w:szCs w:val="18"/>
              </w:rPr>
              <w:t>tout partie de ce dernier fait l’objet d’un ou plusieurs document(s) associé(s) au PE</w:t>
            </w:r>
            <w:r w:rsidRPr="00A82400">
              <w:rPr>
                <w:rFonts w:ascii="Arial" w:hAnsi="Arial" w:cs="Arial"/>
                <w:sz w:val="18"/>
                <w:szCs w:val="18"/>
              </w:rPr>
              <w:t> :</w:t>
            </w:r>
          </w:p>
          <w:p w14:paraId="3B244266" w14:textId="0527555B" w:rsidR="00D7493A" w:rsidRPr="00A82400" w:rsidRDefault="00D7493A" w:rsidP="0047194E">
            <w:pPr>
              <w:jc w:val="both"/>
              <w:rPr>
                <w:rFonts w:ascii="Arial" w:hAnsi="Arial" w:cs="Arial"/>
                <w:i/>
                <w:sz w:val="16"/>
                <w:szCs w:val="16"/>
                <w:lang w:val="en-US"/>
              </w:rPr>
            </w:pPr>
            <w:r w:rsidRPr="00A82400">
              <w:rPr>
                <w:rFonts w:ascii="Arial" w:hAnsi="Arial" w:cs="Arial"/>
                <w:i/>
                <w:sz w:val="16"/>
                <w:szCs w:val="16"/>
                <w:lang w:val="en-US"/>
              </w:rPr>
              <w:t xml:space="preserve">Reliability program reference in case the entire reliability program or part if that program is described in documents associated </w:t>
            </w:r>
            <w:proofErr w:type="gramStart"/>
            <w:r w:rsidRPr="00A82400">
              <w:rPr>
                <w:rFonts w:ascii="Arial" w:hAnsi="Arial" w:cs="Arial"/>
                <w:i/>
                <w:sz w:val="16"/>
                <w:szCs w:val="16"/>
                <w:lang w:val="en-US"/>
              </w:rPr>
              <w:t>to</w:t>
            </w:r>
            <w:proofErr w:type="gramEnd"/>
            <w:r w:rsidRPr="00A82400">
              <w:rPr>
                <w:rFonts w:ascii="Arial" w:hAnsi="Arial" w:cs="Arial"/>
                <w:i/>
                <w:sz w:val="16"/>
                <w:szCs w:val="16"/>
                <w:lang w:val="en-US"/>
              </w:rPr>
              <w:t xml:space="preserve"> the </w:t>
            </w:r>
            <w:proofErr w:type="gramStart"/>
            <w:r w:rsidRPr="00A82400">
              <w:rPr>
                <w:rFonts w:ascii="Arial" w:hAnsi="Arial" w:cs="Arial"/>
                <w:i/>
                <w:sz w:val="16"/>
                <w:szCs w:val="16"/>
                <w:lang w:val="en-US"/>
              </w:rPr>
              <w:t>AMP :</w:t>
            </w:r>
            <w:proofErr w:type="gramEnd"/>
          </w:p>
        </w:tc>
      </w:tr>
      <w:tr w:rsidR="00D7493A" w:rsidRPr="000B1D6E" w14:paraId="0B4F7F13" w14:textId="77777777" w:rsidTr="003D3873">
        <w:trPr>
          <w:cantSplit/>
          <w:trHeight w:val="737"/>
        </w:trPr>
        <w:tc>
          <w:tcPr>
            <w:tcW w:w="675" w:type="dxa"/>
            <w:tcBorders>
              <w:left w:val="single" w:sz="4" w:space="0" w:color="auto"/>
            </w:tcBorders>
            <w:vAlign w:val="center"/>
          </w:tcPr>
          <w:p w14:paraId="140CCA36" w14:textId="77777777" w:rsidR="00D7493A" w:rsidRPr="0033261D" w:rsidRDefault="00D7493A" w:rsidP="001D21BB">
            <w:pPr>
              <w:rPr>
                <w:rFonts w:ascii="Arial" w:hAnsi="Arial" w:cs="Arial"/>
                <w:sz w:val="16"/>
                <w:szCs w:val="16"/>
              </w:rPr>
            </w:pPr>
            <w:r>
              <w:rPr>
                <w:rFonts w:ascii="Arial" w:hAnsi="Arial" w:cs="Arial"/>
                <w:sz w:val="16"/>
                <w:szCs w:val="16"/>
              </w:rPr>
              <w:lastRenderedPageBreak/>
              <w:t>6.2</w:t>
            </w:r>
          </w:p>
        </w:tc>
        <w:tc>
          <w:tcPr>
            <w:tcW w:w="4536" w:type="dxa"/>
            <w:tcBorders>
              <w:left w:val="single" w:sz="4" w:space="0" w:color="auto"/>
            </w:tcBorders>
            <w:vAlign w:val="center"/>
          </w:tcPr>
          <w:p w14:paraId="49B631E3" w14:textId="0A740B91" w:rsidR="00D7493A" w:rsidRDefault="00D7493A" w:rsidP="003D3873">
            <w:pPr>
              <w:jc w:val="both"/>
              <w:rPr>
                <w:rFonts w:ascii="Arial" w:hAnsi="Arial" w:cs="Arial"/>
                <w:sz w:val="18"/>
                <w:szCs w:val="18"/>
              </w:rPr>
            </w:pPr>
            <w:r>
              <w:rPr>
                <w:rFonts w:ascii="Arial" w:hAnsi="Arial" w:cs="Arial"/>
                <w:sz w:val="18"/>
                <w:szCs w:val="18"/>
              </w:rPr>
              <w:t xml:space="preserve">Le programme de fiabilité est adapté à la taille de la flotte de l’organisme de gestion du maintien de la </w:t>
            </w:r>
            <w:r w:rsidR="000C7897">
              <w:rPr>
                <w:rFonts w:ascii="Arial" w:hAnsi="Arial" w:cs="Arial"/>
                <w:sz w:val="18"/>
                <w:szCs w:val="18"/>
              </w:rPr>
              <w:t>navigabilité (</w:t>
            </w:r>
            <w:r w:rsidR="00E124EB">
              <w:rPr>
                <w:rFonts w:ascii="Arial" w:hAnsi="Arial" w:cs="Arial"/>
                <w:sz w:val="18"/>
                <w:szCs w:val="18"/>
              </w:rPr>
              <w:t>CAMO-FR)</w:t>
            </w:r>
            <w:r>
              <w:rPr>
                <w:rFonts w:ascii="Arial" w:hAnsi="Arial" w:cs="Arial"/>
                <w:sz w:val="18"/>
                <w:szCs w:val="18"/>
              </w:rPr>
              <w:t>. En dessous de 6 aéronefs du même type en gestion :</w:t>
            </w:r>
          </w:p>
          <w:p w14:paraId="6DA4BB1C" w14:textId="77777777" w:rsidR="00D7493A" w:rsidRDefault="00D7493A" w:rsidP="003D3873">
            <w:pPr>
              <w:pStyle w:val="Paragraphedeliste"/>
              <w:numPr>
                <w:ilvl w:val="0"/>
                <w:numId w:val="27"/>
              </w:numPr>
              <w:jc w:val="both"/>
              <w:rPr>
                <w:rFonts w:ascii="Arial" w:hAnsi="Arial" w:cs="Arial"/>
                <w:sz w:val="18"/>
                <w:szCs w:val="18"/>
              </w:rPr>
            </w:pPr>
            <w:proofErr w:type="gramStart"/>
            <w:r w:rsidRPr="003D3873">
              <w:rPr>
                <w:rFonts w:ascii="Arial" w:hAnsi="Arial" w:cs="Arial"/>
                <w:sz w:val="18"/>
                <w:szCs w:val="18"/>
              </w:rPr>
              <w:t>des</w:t>
            </w:r>
            <w:proofErr w:type="gramEnd"/>
            <w:r w:rsidRPr="003D3873">
              <w:rPr>
                <w:rFonts w:ascii="Arial" w:hAnsi="Arial" w:cs="Arial"/>
                <w:sz w:val="18"/>
                <w:szCs w:val="18"/>
              </w:rPr>
              <w:t xml:space="preserve"> mesures particulières sont prises </w:t>
            </w:r>
            <w:r>
              <w:rPr>
                <w:rFonts w:ascii="Arial" w:hAnsi="Arial" w:cs="Arial"/>
                <w:sz w:val="18"/>
                <w:szCs w:val="18"/>
              </w:rPr>
              <w:t xml:space="preserve">pour obtenir les données nécessaires (mutualisation des flottes par exemple), </w:t>
            </w:r>
            <w:proofErr w:type="gramStart"/>
            <w:r>
              <w:rPr>
                <w:rFonts w:ascii="Arial" w:hAnsi="Arial" w:cs="Arial"/>
                <w:sz w:val="18"/>
                <w:szCs w:val="18"/>
              </w:rPr>
              <w:t>ou</w:t>
            </w:r>
            <w:proofErr w:type="gramEnd"/>
          </w:p>
          <w:p w14:paraId="63AB25B8" w14:textId="77777777" w:rsidR="00D7493A" w:rsidRDefault="00D7493A" w:rsidP="003D3873">
            <w:pPr>
              <w:pStyle w:val="Paragraphedeliste"/>
              <w:numPr>
                <w:ilvl w:val="0"/>
                <w:numId w:val="27"/>
              </w:numPr>
              <w:jc w:val="both"/>
              <w:rPr>
                <w:rFonts w:ascii="Arial" w:hAnsi="Arial" w:cs="Arial"/>
                <w:sz w:val="18"/>
                <w:szCs w:val="18"/>
              </w:rPr>
            </w:pPr>
            <w:proofErr w:type="gramStart"/>
            <w:r>
              <w:rPr>
                <w:rFonts w:ascii="Arial" w:hAnsi="Arial" w:cs="Arial"/>
                <w:sz w:val="18"/>
                <w:szCs w:val="18"/>
              </w:rPr>
              <w:t>des</w:t>
            </w:r>
            <w:proofErr w:type="gramEnd"/>
            <w:r>
              <w:rPr>
                <w:rFonts w:ascii="Arial" w:hAnsi="Arial" w:cs="Arial"/>
                <w:sz w:val="18"/>
                <w:szCs w:val="18"/>
              </w:rPr>
              <w:t xml:space="preserve"> restrictions sont appliquées sur les éventuelles variations d’intervalle des tâches MRB/MPD (e.g. pas de variation, ou alors des variations mineures, sans approbation de l’autorité compétente).</w:t>
            </w:r>
          </w:p>
          <w:p w14:paraId="37D2EA1F" w14:textId="1951076D"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reliability program is adapted to the fleet size of the CAMO</w:t>
            </w:r>
            <w:r w:rsidR="00E124EB">
              <w:rPr>
                <w:rFonts w:ascii="Arial" w:hAnsi="Arial" w:cs="Arial"/>
                <w:i/>
                <w:sz w:val="16"/>
                <w:szCs w:val="16"/>
                <w:lang w:val="en-US"/>
              </w:rPr>
              <w:t>-FR</w:t>
            </w:r>
            <w:r w:rsidRPr="00A36D58">
              <w:rPr>
                <w:rFonts w:ascii="Arial" w:hAnsi="Arial" w:cs="Arial"/>
                <w:i/>
                <w:sz w:val="16"/>
                <w:szCs w:val="16"/>
                <w:lang w:val="en-US"/>
              </w:rPr>
              <w:t xml:space="preserve">. Under 6 aircraft of the same type </w:t>
            </w:r>
            <w:proofErr w:type="gramStart"/>
            <w:r w:rsidRPr="00A36D58">
              <w:rPr>
                <w:rFonts w:ascii="Arial" w:hAnsi="Arial" w:cs="Arial"/>
                <w:i/>
                <w:sz w:val="16"/>
                <w:szCs w:val="16"/>
                <w:lang w:val="en-US"/>
              </w:rPr>
              <w:t>managed</w:t>
            </w:r>
            <w:proofErr w:type="gramEnd"/>
            <w:r w:rsidRPr="00A36D58">
              <w:rPr>
                <w:rFonts w:ascii="Arial" w:hAnsi="Arial" w:cs="Arial"/>
                <w:i/>
                <w:sz w:val="16"/>
                <w:szCs w:val="16"/>
                <w:lang w:val="en-US"/>
              </w:rPr>
              <w:t xml:space="preserve"> by the CAMO</w:t>
            </w:r>
            <w:r w:rsidR="00E124EB">
              <w:rPr>
                <w:rFonts w:ascii="Arial" w:hAnsi="Arial" w:cs="Arial"/>
                <w:i/>
                <w:sz w:val="16"/>
                <w:szCs w:val="16"/>
                <w:lang w:val="en-US"/>
              </w:rPr>
              <w:t>-</w:t>
            </w:r>
            <w:r w:rsidR="00D40E81">
              <w:rPr>
                <w:rFonts w:ascii="Arial" w:hAnsi="Arial" w:cs="Arial"/>
                <w:i/>
                <w:sz w:val="16"/>
                <w:szCs w:val="16"/>
                <w:lang w:val="en-US"/>
              </w:rPr>
              <w:t>FR</w:t>
            </w:r>
            <w:r w:rsidR="00D40E81" w:rsidRPr="00A36D58">
              <w:rPr>
                <w:rFonts w:ascii="Arial" w:hAnsi="Arial" w:cs="Arial"/>
                <w:i/>
                <w:sz w:val="16"/>
                <w:szCs w:val="16"/>
                <w:lang w:val="en-US"/>
              </w:rPr>
              <w:t>:</w:t>
            </w:r>
          </w:p>
          <w:p w14:paraId="316C7EC7" w14:textId="282A78BE" w:rsidR="00D7493A" w:rsidRPr="00A36D58" w:rsidRDefault="00D7493A" w:rsidP="003D3873">
            <w:pPr>
              <w:pStyle w:val="Paragraphedeliste"/>
              <w:numPr>
                <w:ilvl w:val="0"/>
                <w:numId w:val="36"/>
              </w:numPr>
              <w:jc w:val="both"/>
              <w:rPr>
                <w:rFonts w:ascii="Arial" w:hAnsi="Arial" w:cs="Arial"/>
                <w:i/>
                <w:sz w:val="16"/>
                <w:szCs w:val="16"/>
                <w:lang w:val="en-US"/>
              </w:rPr>
            </w:pPr>
            <w:r w:rsidRPr="00A36D58">
              <w:rPr>
                <w:rFonts w:ascii="Arial" w:hAnsi="Arial" w:cs="Arial"/>
                <w:i/>
                <w:sz w:val="16"/>
                <w:szCs w:val="16"/>
                <w:lang w:val="en-US"/>
              </w:rPr>
              <w:t xml:space="preserve">specific measures are taken </w:t>
            </w:r>
            <w:proofErr w:type="gramStart"/>
            <w:r w:rsidRPr="00A36D58">
              <w:rPr>
                <w:rFonts w:ascii="Arial" w:hAnsi="Arial" w:cs="Arial"/>
                <w:i/>
                <w:sz w:val="16"/>
                <w:szCs w:val="16"/>
                <w:lang w:val="en-US"/>
              </w:rPr>
              <w:t>in order to</w:t>
            </w:r>
            <w:proofErr w:type="gramEnd"/>
            <w:r w:rsidRPr="00A36D58">
              <w:rPr>
                <w:rFonts w:ascii="Arial" w:hAnsi="Arial" w:cs="Arial"/>
                <w:i/>
                <w:sz w:val="16"/>
                <w:szCs w:val="16"/>
                <w:lang w:val="en-US"/>
              </w:rPr>
              <w:t xml:space="preserve"> gather enough data (pool data and analysis with one or more other CAMO</w:t>
            </w:r>
            <w:r w:rsidR="00E124EB">
              <w:rPr>
                <w:rFonts w:ascii="Arial" w:hAnsi="Arial" w:cs="Arial"/>
                <w:i/>
                <w:sz w:val="16"/>
                <w:szCs w:val="16"/>
                <w:lang w:val="en-US"/>
              </w:rPr>
              <w:t>-FR</w:t>
            </w:r>
            <w:r w:rsidRPr="00A36D58">
              <w:rPr>
                <w:rFonts w:ascii="Arial" w:hAnsi="Arial" w:cs="Arial"/>
                <w:i/>
                <w:sz w:val="16"/>
                <w:szCs w:val="16"/>
                <w:lang w:val="en-US"/>
              </w:rPr>
              <w:t xml:space="preserve"> for example), or</w:t>
            </w:r>
          </w:p>
          <w:p w14:paraId="393549AE" w14:textId="58E97864" w:rsidR="00D7493A" w:rsidRPr="00A36D58" w:rsidRDefault="00D7493A" w:rsidP="00D40E81">
            <w:pPr>
              <w:pStyle w:val="Paragraphedeliste"/>
              <w:numPr>
                <w:ilvl w:val="0"/>
                <w:numId w:val="36"/>
              </w:numPr>
              <w:jc w:val="both"/>
              <w:rPr>
                <w:rFonts w:ascii="Arial" w:hAnsi="Arial" w:cs="Arial"/>
                <w:i/>
                <w:sz w:val="16"/>
                <w:szCs w:val="16"/>
                <w:lang w:val="en-US"/>
              </w:rPr>
            </w:pPr>
            <w:r w:rsidRPr="00A36D58">
              <w:rPr>
                <w:rFonts w:ascii="Arial" w:hAnsi="Arial" w:cs="Arial"/>
                <w:i/>
                <w:sz w:val="16"/>
                <w:szCs w:val="16"/>
                <w:lang w:val="en-US"/>
              </w:rPr>
              <w:t xml:space="preserve">additional restrictions on the MRB/MPD tasks intervals applies (e.g. no variations or only minor </w:t>
            </w:r>
            <w:r w:rsidR="00C971CE" w:rsidRPr="00A36D58">
              <w:rPr>
                <w:rFonts w:ascii="Arial" w:hAnsi="Arial" w:cs="Arial"/>
                <w:i/>
                <w:sz w:val="16"/>
                <w:szCs w:val="16"/>
                <w:lang w:val="en-US"/>
              </w:rPr>
              <w:t>evolution, without</w:t>
            </w:r>
            <w:r w:rsidRPr="00A36D58">
              <w:rPr>
                <w:rFonts w:ascii="Arial" w:hAnsi="Arial" w:cs="Arial"/>
                <w:i/>
                <w:sz w:val="16"/>
                <w:szCs w:val="16"/>
                <w:lang w:val="en-US"/>
              </w:rPr>
              <w:t xml:space="preserve"> competent authority approval).</w:t>
            </w:r>
          </w:p>
        </w:tc>
        <w:sdt>
          <w:sdtPr>
            <w:rPr>
              <w:rFonts w:ascii="Arial" w:hAnsi="Arial" w:cs="Arial"/>
            </w:rPr>
            <w:id w:val="-1718426996"/>
            <w14:checkbox>
              <w14:checked w14:val="0"/>
              <w14:checkedState w14:val="2612" w14:font="MS Gothic"/>
              <w14:uncheckedState w14:val="2610" w14:font="MS Gothic"/>
            </w14:checkbox>
          </w:sdtPr>
          <w:sdtContent>
            <w:tc>
              <w:tcPr>
                <w:tcW w:w="709" w:type="dxa"/>
                <w:vAlign w:val="center"/>
              </w:tcPr>
              <w:p w14:paraId="4C585AD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78479414"/>
            <w14:checkbox>
              <w14:checked w14:val="0"/>
              <w14:checkedState w14:val="2612" w14:font="MS Gothic"/>
              <w14:uncheckedState w14:val="2610" w14:font="MS Gothic"/>
            </w14:checkbox>
          </w:sdtPr>
          <w:sdtContent>
            <w:tc>
              <w:tcPr>
                <w:tcW w:w="709" w:type="dxa"/>
                <w:vAlign w:val="center"/>
              </w:tcPr>
              <w:p w14:paraId="74A1167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62E877F9" w14:textId="77777777" w:rsidR="00D7493A" w:rsidRPr="00A82400" w:rsidRDefault="00D7493A" w:rsidP="0047194E">
            <w:pPr>
              <w:jc w:val="both"/>
              <w:rPr>
                <w:rFonts w:ascii="Arial" w:hAnsi="Arial" w:cs="Arial"/>
                <w:sz w:val="18"/>
                <w:szCs w:val="18"/>
              </w:rPr>
            </w:pPr>
          </w:p>
        </w:tc>
      </w:tr>
      <w:tr w:rsidR="00D7493A" w:rsidRPr="000B1D6E" w14:paraId="44244ECB" w14:textId="77777777" w:rsidTr="00B30730">
        <w:trPr>
          <w:cantSplit/>
          <w:trHeight w:val="737"/>
        </w:trPr>
        <w:tc>
          <w:tcPr>
            <w:tcW w:w="675" w:type="dxa"/>
            <w:vMerge w:val="restart"/>
            <w:tcBorders>
              <w:left w:val="single" w:sz="4" w:space="0" w:color="auto"/>
            </w:tcBorders>
            <w:vAlign w:val="center"/>
          </w:tcPr>
          <w:p w14:paraId="03CAB9CC" w14:textId="77777777" w:rsidR="00D7493A" w:rsidRPr="0033261D" w:rsidRDefault="00D7493A" w:rsidP="001D21BB">
            <w:pPr>
              <w:rPr>
                <w:rFonts w:ascii="Arial" w:hAnsi="Arial" w:cs="Arial"/>
                <w:sz w:val="16"/>
                <w:szCs w:val="16"/>
              </w:rPr>
            </w:pPr>
            <w:r>
              <w:rPr>
                <w:rFonts w:ascii="Arial" w:hAnsi="Arial" w:cs="Arial"/>
                <w:sz w:val="16"/>
                <w:szCs w:val="16"/>
              </w:rPr>
              <w:t>6.3</w:t>
            </w:r>
          </w:p>
          <w:p w14:paraId="13467BF0" w14:textId="77777777" w:rsidR="00D7493A" w:rsidRPr="0033261D" w:rsidRDefault="00D7493A" w:rsidP="001D21BB">
            <w:pPr>
              <w:rPr>
                <w:rFonts w:ascii="Arial" w:hAnsi="Arial" w:cs="Arial"/>
                <w:sz w:val="16"/>
                <w:szCs w:val="16"/>
              </w:rPr>
            </w:pPr>
          </w:p>
        </w:tc>
        <w:tc>
          <w:tcPr>
            <w:tcW w:w="4536" w:type="dxa"/>
            <w:tcBorders>
              <w:left w:val="single" w:sz="4" w:space="0" w:color="auto"/>
            </w:tcBorders>
            <w:vAlign w:val="center"/>
          </w:tcPr>
          <w:p w14:paraId="120D5BD7" w14:textId="77777777" w:rsidR="00D7493A" w:rsidRDefault="00D7493A" w:rsidP="003D3873">
            <w:pPr>
              <w:jc w:val="both"/>
              <w:rPr>
                <w:rFonts w:ascii="Arial" w:hAnsi="Arial" w:cs="Arial"/>
                <w:sz w:val="18"/>
                <w:szCs w:val="18"/>
              </w:rPr>
            </w:pPr>
            <w:r>
              <w:rPr>
                <w:rFonts w:ascii="Arial" w:hAnsi="Arial" w:cs="Arial"/>
                <w:sz w:val="18"/>
                <w:szCs w:val="18"/>
              </w:rPr>
              <w:t>Le programme de fiabilité contient une déclaration qui résume avec précision l’objectif premier du programme de fiabilité. Au minimum, cette déclaration doit couvrir les points suivants :</w:t>
            </w:r>
          </w:p>
          <w:p w14:paraId="2588FCAE" w14:textId="77777777" w:rsidR="00D7493A" w:rsidRDefault="00D7493A" w:rsidP="003D3873">
            <w:pPr>
              <w:pStyle w:val="Paragraphedeliste"/>
              <w:numPr>
                <w:ilvl w:val="0"/>
                <w:numId w:val="38"/>
              </w:numPr>
              <w:jc w:val="both"/>
              <w:rPr>
                <w:rFonts w:ascii="Arial" w:hAnsi="Arial" w:cs="Arial"/>
                <w:sz w:val="18"/>
                <w:szCs w:val="18"/>
              </w:rPr>
            </w:pPr>
            <w:proofErr w:type="gramStart"/>
            <w:r>
              <w:rPr>
                <w:rFonts w:ascii="Arial" w:hAnsi="Arial" w:cs="Arial"/>
                <w:sz w:val="18"/>
                <w:szCs w:val="18"/>
              </w:rPr>
              <w:t>reconnaissance</w:t>
            </w:r>
            <w:proofErr w:type="gramEnd"/>
            <w:r>
              <w:rPr>
                <w:rFonts w:ascii="Arial" w:hAnsi="Arial" w:cs="Arial"/>
                <w:sz w:val="18"/>
                <w:szCs w:val="18"/>
              </w:rPr>
              <w:t xml:space="preserve"> du besoin d’actions correctives,</w:t>
            </w:r>
          </w:p>
          <w:p w14:paraId="1352742F" w14:textId="77777777" w:rsidR="00D7493A" w:rsidRDefault="00D7493A" w:rsidP="003D3873">
            <w:pPr>
              <w:pStyle w:val="Paragraphedeliste"/>
              <w:numPr>
                <w:ilvl w:val="0"/>
                <w:numId w:val="38"/>
              </w:numPr>
              <w:jc w:val="both"/>
              <w:rPr>
                <w:rFonts w:ascii="Arial" w:hAnsi="Arial" w:cs="Arial"/>
                <w:sz w:val="18"/>
                <w:szCs w:val="18"/>
              </w:rPr>
            </w:pPr>
            <w:proofErr w:type="gramStart"/>
            <w:r>
              <w:rPr>
                <w:rFonts w:ascii="Arial" w:hAnsi="Arial" w:cs="Arial"/>
                <w:sz w:val="18"/>
                <w:szCs w:val="18"/>
              </w:rPr>
              <w:t>établissement</w:t>
            </w:r>
            <w:proofErr w:type="gramEnd"/>
            <w:r>
              <w:rPr>
                <w:rFonts w:ascii="Arial" w:hAnsi="Arial" w:cs="Arial"/>
                <w:sz w:val="18"/>
                <w:szCs w:val="18"/>
              </w:rPr>
              <w:t xml:space="preserve"> des actions correctives nécessaires,</w:t>
            </w:r>
          </w:p>
          <w:p w14:paraId="5D3FE1CD" w14:textId="77777777" w:rsidR="00D7493A" w:rsidRPr="00A94437" w:rsidRDefault="00D7493A" w:rsidP="003D3873">
            <w:pPr>
              <w:pStyle w:val="Paragraphedeliste"/>
              <w:numPr>
                <w:ilvl w:val="0"/>
                <w:numId w:val="38"/>
              </w:numPr>
              <w:jc w:val="both"/>
              <w:rPr>
                <w:rFonts w:ascii="Arial" w:hAnsi="Arial" w:cs="Arial"/>
                <w:sz w:val="18"/>
                <w:szCs w:val="18"/>
              </w:rPr>
            </w:pPr>
            <w:proofErr w:type="gramStart"/>
            <w:r w:rsidRPr="00A94437">
              <w:rPr>
                <w:rFonts w:ascii="Arial" w:hAnsi="Arial" w:cs="Arial"/>
                <w:sz w:val="18"/>
                <w:szCs w:val="18"/>
              </w:rPr>
              <w:t>détermination</w:t>
            </w:r>
            <w:proofErr w:type="gramEnd"/>
            <w:r w:rsidRPr="00A94437">
              <w:rPr>
                <w:rFonts w:ascii="Arial" w:hAnsi="Arial" w:cs="Arial"/>
                <w:sz w:val="18"/>
                <w:szCs w:val="18"/>
              </w:rPr>
              <w:t xml:space="preserve"> de l’efficacité des actions correctives.</w:t>
            </w:r>
          </w:p>
          <w:p w14:paraId="76C64E2F" w14:textId="36C575CE" w:rsidR="00D7493A" w:rsidRPr="003D3873" w:rsidRDefault="00D7493A" w:rsidP="003D3873">
            <w:pPr>
              <w:jc w:val="both"/>
              <w:rPr>
                <w:rFonts w:ascii="Arial" w:hAnsi="Arial" w:cs="Arial"/>
                <w:i/>
                <w:sz w:val="16"/>
                <w:szCs w:val="16"/>
              </w:rPr>
            </w:pPr>
            <w:r w:rsidRPr="00A36D58">
              <w:rPr>
                <w:rFonts w:ascii="Arial" w:hAnsi="Arial" w:cs="Arial"/>
                <w:i/>
                <w:sz w:val="16"/>
                <w:szCs w:val="16"/>
                <w:lang w:val="en-US"/>
              </w:rPr>
              <w:t xml:space="preserve">A statement should be included </w:t>
            </w:r>
            <w:proofErr w:type="spellStart"/>
            <w:r w:rsidRPr="00A36D58">
              <w:rPr>
                <w:rFonts w:ascii="Arial" w:hAnsi="Arial" w:cs="Arial"/>
                <w:i/>
                <w:sz w:val="16"/>
                <w:szCs w:val="16"/>
                <w:lang w:val="en-US"/>
              </w:rPr>
              <w:t>summarising</w:t>
            </w:r>
            <w:proofErr w:type="spellEnd"/>
            <w:r w:rsidRPr="00A36D58">
              <w:rPr>
                <w:rFonts w:ascii="Arial" w:hAnsi="Arial" w:cs="Arial"/>
                <w:i/>
                <w:sz w:val="16"/>
                <w:szCs w:val="16"/>
                <w:lang w:val="en-US"/>
              </w:rPr>
              <w:t xml:space="preserve"> as precisely as possible the prime objectives of the program. </w:t>
            </w:r>
            <w:r w:rsidRPr="003D3873">
              <w:rPr>
                <w:rFonts w:ascii="Arial" w:hAnsi="Arial" w:cs="Arial"/>
                <w:i/>
                <w:sz w:val="16"/>
                <w:szCs w:val="16"/>
              </w:rPr>
              <w:t xml:space="preserve">To the minimum </w:t>
            </w:r>
            <w:proofErr w:type="spellStart"/>
            <w:r w:rsidRPr="003D3873">
              <w:rPr>
                <w:rFonts w:ascii="Arial" w:hAnsi="Arial" w:cs="Arial"/>
                <w:i/>
                <w:sz w:val="16"/>
                <w:szCs w:val="16"/>
              </w:rPr>
              <w:t>it</w:t>
            </w:r>
            <w:proofErr w:type="spellEnd"/>
            <w:r w:rsidRPr="003D3873">
              <w:rPr>
                <w:rFonts w:ascii="Arial" w:hAnsi="Arial" w:cs="Arial"/>
                <w:i/>
                <w:sz w:val="16"/>
                <w:szCs w:val="16"/>
              </w:rPr>
              <w:t xml:space="preserve"> </w:t>
            </w:r>
            <w:proofErr w:type="spellStart"/>
            <w:r w:rsidRPr="003D3873">
              <w:rPr>
                <w:rFonts w:ascii="Arial" w:hAnsi="Arial" w:cs="Arial"/>
                <w:i/>
                <w:sz w:val="16"/>
                <w:szCs w:val="16"/>
              </w:rPr>
              <w:t>should</w:t>
            </w:r>
            <w:proofErr w:type="spellEnd"/>
            <w:r w:rsidRPr="003D3873">
              <w:rPr>
                <w:rFonts w:ascii="Arial" w:hAnsi="Arial" w:cs="Arial"/>
                <w:i/>
                <w:sz w:val="16"/>
                <w:szCs w:val="16"/>
              </w:rPr>
              <w:t xml:space="preserve"> </w:t>
            </w:r>
            <w:proofErr w:type="spellStart"/>
            <w:r w:rsidRPr="003D3873">
              <w:rPr>
                <w:rFonts w:ascii="Arial" w:hAnsi="Arial" w:cs="Arial"/>
                <w:i/>
                <w:sz w:val="16"/>
                <w:szCs w:val="16"/>
              </w:rPr>
              <w:t>include</w:t>
            </w:r>
            <w:proofErr w:type="spellEnd"/>
            <w:r w:rsidRPr="003D3873">
              <w:rPr>
                <w:rFonts w:ascii="Arial" w:hAnsi="Arial" w:cs="Arial"/>
                <w:i/>
                <w:sz w:val="16"/>
                <w:szCs w:val="16"/>
              </w:rPr>
              <w:t xml:space="preserve"> the </w:t>
            </w:r>
            <w:proofErr w:type="spellStart"/>
            <w:proofErr w:type="gramStart"/>
            <w:r w:rsidRPr="003D3873">
              <w:rPr>
                <w:rFonts w:ascii="Arial" w:hAnsi="Arial" w:cs="Arial"/>
                <w:i/>
                <w:sz w:val="16"/>
                <w:szCs w:val="16"/>
              </w:rPr>
              <w:t>following</w:t>
            </w:r>
            <w:proofErr w:type="spellEnd"/>
            <w:r w:rsidRPr="003D3873">
              <w:rPr>
                <w:rFonts w:ascii="Arial" w:hAnsi="Arial" w:cs="Arial"/>
                <w:i/>
                <w:sz w:val="16"/>
                <w:szCs w:val="16"/>
              </w:rPr>
              <w:t>:</w:t>
            </w:r>
            <w:proofErr w:type="gramEnd"/>
          </w:p>
          <w:p w14:paraId="30B263AD" w14:textId="77777777" w:rsidR="00D7493A" w:rsidRPr="00A36D58" w:rsidRDefault="00D7493A" w:rsidP="003D3873">
            <w:pPr>
              <w:pStyle w:val="Paragraphedeliste"/>
              <w:numPr>
                <w:ilvl w:val="0"/>
                <w:numId w:val="37"/>
              </w:numPr>
              <w:jc w:val="both"/>
              <w:rPr>
                <w:rFonts w:ascii="Arial" w:hAnsi="Arial" w:cs="Arial"/>
                <w:i/>
                <w:sz w:val="16"/>
                <w:szCs w:val="16"/>
                <w:lang w:val="en-US"/>
              </w:rPr>
            </w:pPr>
            <w:r w:rsidRPr="00A36D58">
              <w:rPr>
                <w:rFonts w:ascii="Arial" w:hAnsi="Arial" w:cs="Arial"/>
                <w:i/>
                <w:sz w:val="16"/>
                <w:szCs w:val="16"/>
                <w:lang w:val="en-US"/>
              </w:rPr>
              <w:t xml:space="preserve">to </w:t>
            </w:r>
            <w:proofErr w:type="spellStart"/>
            <w:r w:rsidRPr="00A36D58">
              <w:rPr>
                <w:rFonts w:ascii="Arial" w:hAnsi="Arial" w:cs="Arial"/>
                <w:i/>
                <w:sz w:val="16"/>
                <w:szCs w:val="16"/>
                <w:lang w:val="en-US"/>
              </w:rPr>
              <w:t>recognise</w:t>
            </w:r>
            <w:proofErr w:type="spellEnd"/>
            <w:r w:rsidRPr="00A36D58">
              <w:rPr>
                <w:rFonts w:ascii="Arial" w:hAnsi="Arial" w:cs="Arial"/>
                <w:i/>
                <w:sz w:val="16"/>
                <w:szCs w:val="16"/>
                <w:lang w:val="en-US"/>
              </w:rPr>
              <w:t xml:space="preserve"> the need for corrective action,</w:t>
            </w:r>
          </w:p>
          <w:p w14:paraId="46A6AE67" w14:textId="77777777" w:rsidR="00D7493A" w:rsidRPr="00A36D58" w:rsidRDefault="00D7493A" w:rsidP="003D3873">
            <w:pPr>
              <w:pStyle w:val="Paragraphedeliste"/>
              <w:numPr>
                <w:ilvl w:val="0"/>
                <w:numId w:val="37"/>
              </w:numPr>
              <w:jc w:val="both"/>
              <w:rPr>
                <w:rFonts w:ascii="Arial" w:hAnsi="Arial" w:cs="Arial"/>
                <w:i/>
                <w:sz w:val="16"/>
                <w:szCs w:val="16"/>
                <w:lang w:val="en-US"/>
              </w:rPr>
            </w:pPr>
            <w:r w:rsidRPr="00A36D58">
              <w:rPr>
                <w:rFonts w:ascii="Arial" w:hAnsi="Arial" w:cs="Arial"/>
                <w:i/>
                <w:sz w:val="16"/>
                <w:szCs w:val="16"/>
                <w:lang w:val="en-US"/>
              </w:rPr>
              <w:t>to establish what corrective action is needed and,</w:t>
            </w:r>
          </w:p>
          <w:p w14:paraId="037D74FF" w14:textId="77777777" w:rsidR="00D7493A" w:rsidRPr="00A36D58" w:rsidRDefault="00D7493A" w:rsidP="003D3873">
            <w:pPr>
              <w:pStyle w:val="Paragraphedeliste"/>
              <w:numPr>
                <w:ilvl w:val="0"/>
                <w:numId w:val="37"/>
              </w:numPr>
              <w:jc w:val="both"/>
              <w:rPr>
                <w:rFonts w:ascii="Arial" w:hAnsi="Arial" w:cs="Arial"/>
                <w:i/>
                <w:sz w:val="16"/>
                <w:szCs w:val="16"/>
                <w:lang w:val="en-US"/>
              </w:rPr>
            </w:pPr>
            <w:r w:rsidRPr="00A36D58">
              <w:rPr>
                <w:rFonts w:ascii="Arial" w:hAnsi="Arial" w:cs="Arial"/>
                <w:i/>
                <w:sz w:val="16"/>
                <w:szCs w:val="16"/>
                <w:lang w:val="en-US"/>
              </w:rPr>
              <w:t>to determine the effectiveness of that action.</w:t>
            </w:r>
          </w:p>
          <w:p w14:paraId="7EFE0A5D" w14:textId="77777777" w:rsidR="00D7493A" w:rsidRPr="00A36D58" w:rsidRDefault="00D7493A" w:rsidP="003D3873">
            <w:pPr>
              <w:pStyle w:val="Paragraphedeliste"/>
              <w:ind w:left="720"/>
              <w:rPr>
                <w:rFonts w:ascii="Arial" w:hAnsi="Arial" w:cs="Arial"/>
                <w:sz w:val="18"/>
                <w:szCs w:val="18"/>
                <w:lang w:val="en-US"/>
              </w:rPr>
            </w:pPr>
          </w:p>
        </w:tc>
        <w:sdt>
          <w:sdtPr>
            <w:rPr>
              <w:rFonts w:ascii="Arial" w:hAnsi="Arial" w:cs="Arial"/>
            </w:rPr>
            <w:id w:val="-271706295"/>
            <w14:checkbox>
              <w14:checked w14:val="0"/>
              <w14:checkedState w14:val="2612" w14:font="MS Gothic"/>
              <w14:uncheckedState w14:val="2610" w14:font="MS Gothic"/>
            </w14:checkbox>
          </w:sdtPr>
          <w:sdtContent>
            <w:tc>
              <w:tcPr>
                <w:tcW w:w="709" w:type="dxa"/>
                <w:vAlign w:val="center"/>
              </w:tcPr>
              <w:p w14:paraId="72E086A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748021891"/>
            <w14:checkbox>
              <w14:checked w14:val="0"/>
              <w14:checkedState w14:val="2612" w14:font="MS Gothic"/>
              <w14:uncheckedState w14:val="2610" w14:font="MS Gothic"/>
            </w14:checkbox>
          </w:sdtPr>
          <w:sdtContent>
            <w:tc>
              <w:tcPr>
                <w:tcW w:w="709" w:type="dxa"/>
                <w:vAlign w:val="center"/>
              </w:tcPr>
              <w:p w14:paraId="2A9B5C1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2529801B" w14:textId="77777777" w:rsidR="00D7493A" w:rsidRPr="00A82400" w:rsidRDefault="00D7493A" w:rsidP="0047194E">
            <w:pPr>
              <w:jc w:val="both"/>
              <w:rPr>
                <w:rFonts w:ascii="Arial" w:hAnsi="Arial" w:cs="Arial"/>
                <w:sz w:val="18"/>
                <w:szCs w:val="18"/>
              </w:rPr>
            </w:pPr>
          </w:p>
        </w:tc>
      </w:tr>
      <w:tr w:rsidR="00D7493A" w:rsidRPr="000B1D6E" w14:paraId="279DB87A" w14:textId="77777777" w:rsidTr="00B30730">
        <w:trPr>
          <w:cantSplit/>
          <w:trHeight w:val="737"/>
        </w:trPr>
        <w:tc>
          <w:tcPr>
            <w:tcW w:w="675" w:type="dxa"/>
            <w:vMerge/>
            <w:tcBorders>
              <w:left w:val="single" w:sz="4" w:space="0" w:color="auto"/>
            </w:tcBorders>
            <w:vAlign w:val="center"/>
          </w:tcPr>
          <w:p w14:paraId="3FEFAA6C" w14:textId="77777777" w:rsidR="00D7493A" w:rsidRPr="0033261D" w:rsidRDefault="00D7493A" w:rsidP="001D21BB">
            <w:pPr>
              <w:rPr>
                <w:rFonts w:ascii="Arial" w:hAnsi="Arial" w:cs="Arial"/>
                <w:sz w:val="16"/>
                <w:szCs w:val="16"/>
              </w:rPr>
            </w:pPr>
          </w:p>
        </w:tc>
        <w:tc>
          <w:tcPr>
            <w:tcW w:w="4536" w:type="dxa"/>
            <w:tcBorders>
              <w:left w:val="single" w:sz="4" w:space="0" w:color="auto"/>
            </w:tcBorders>
            <w:vAlign w:val="center"/>
          </w:tcPr>
          <w:p w14:paraId="6869C18E" w14:textId="0876071E" w:rsidR="00D7493A" w:rsidRDefault="00D7493A" w:rsidP="003D3873">
            <w:pPr>
              <w:jc w:val="both"/>
              <w:rPr>
                <w:rFonts w:ascii="Arial" w:hAnsi="Arial" w:cs="Arial"/>
                <w:sz w:val="18"/>
                <w:szCs w:val="18"/>
              </w:rPr>
            </w:pPr>
            <w:r>
              <w:rPr>
                <w:rFonts w:ascii="Arial" w:hAnsi="Arial" w:cs="Arial"/>
                <w:sz w:val="18"/>
                <w:szCs w:val="18"/>
              </w:rPr>
              <w:t xml:space="preserve">Le programme de fiabilité est construit conformément aux informations sur </w:t>
            </w:r>
            <w:r w:rsidR="007A7927">
              <w:rPr>
                <w:rFonts w:ascii="Arial" w:hAnsi="Arial" w:cs="Arial"/>
                <w:sz w:val="18"/>
                <w:szCs w:val="18"/>
              </w:rPr>
              <w:t>le sujet contenu</w:t>
            </w:r>
            <w:r>
              <w:rPr>
                <w:rFonts w:ascii="Arial" w:hAnsi="Arial" w:cs="Arial"/>
                <w:sz w:val="18"/>
                <w:szCs w:val="18"/>
              </w:rPr>
              <w:t xml:space="preserve"> dans le MRB/MPD le cas échéant.</w:t>
            </w:r>
          </w:p>
          <w:p w14:paraId="3C335A00" w14:textId="6D0A231A"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reliability program is compliant with </w:t>
            </w:r>
            <w:r w:rsidR="007A7927" w:rsidRPr="00A36D58">
              <w:rPr>
                <w:rFonts w:ascii="Arial" w:hAnsi="Arial" w:cs="Arial"/>
                <w:i/>
                <w:sz w:val="16"/>
                <w:szCs w:val="16"/>
                <w:lang w:val="en-US"/>
              </w:rPr>
              <w:t>eventual</w:t>
            </w:r>
            <w:r w:rsidRPr="00A36D58">
              <w:rPr>
                <w:rFonts w:ascii="Arial" w:hAnsi="Arial" w:cs="Arial"/>
                <w:i/>
                <w:sz w:val="16"/>
                <w:szCs w:val="16"/>
                <w:lang w:val="en-US"/>
              </w:rPr>
              <w:t xml:space="preserve"> guidance provided in the manufacturer’s maintenance planning documents</w:t>
            </w:r>
          </w:p>
        </w:tc>
        <w:sdt>
          <w:sdtPr>
            <w:rPr>
              <w:rFonts w:ascii="Arial" w:hAnsi="Arial" w:cs="Arial"/>
            </w:rPr>
            <w:id w:val="-1361975700"/>
            <w14:checkbox>
              <w14:checked w14:val="0"/>
              <w14:checkedState w14:val="2612" w14:font="MS Gothic"/>
              <w14:uncheckedState w14:val="2610" w14:font="MS Gothic"/>
            </w14:checkbox>
          </w:sdtPr>
          <w:sdtContent>
            <w:tc>
              <w:tcPr>
                <w:tcW w:w="709" w:type="dxa"/>
                <w:vAlign w:val="center"/>
              </w:tcPr>
              <w:p w14:paraId="19107DA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69635093"/>
            <w14:checkbox>
              <w14:checked w14:val="0"/>
              <w14:checkedState w14:val="2612" w14:font="MS Gothic"/>
              <w14:uncheckedState w14:val="2610" w14:font="MS Gothic"/>
            </w14:checkbox>
          </w:sdtPr>
          <w:sdtContent>
            <w:tc>
              <w:tcPr>
                <w:tcW w:w="709" w:type="dxa"/>
                <w:vAlign w:val="center"/>
              </w:tcPr>
              <w:p w14:paraId="28B2413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597CE659" w14:textId="77777777" w:rsidR="00D7493A" w:rsidRPr="00A82400" w:rsidRDefault="00D7493A" w:rsidP="0047194E">
            <w:pPr>
              <w:jc w:val="both"/>
              <w:rPr>
                <w:rFonts w:ascii="Arial" w:hAnsi="Arial" w:cs="Arial"/>
                <w:sz w:val="18"/>
                <w:szCs w:val="18"/>
              </w:rPr>
            </w:pPr>
          </w:p>
        </w:tc>
      </w:tr>
      <w:tr w:rsidR="00D7493A" w:rsidRPr="000B1D6E" w14:paraId="20EEC49A" w14:textId="77777777" w:rsidTr="00B30730">
        <w:trPr>
          <w:cantSplit/>
          <w:trHeight w:val="737"/>
        </w:trPr>
        <w:tc>
          <w:tcPr>
            <w:tcW w:w="675" w:type="dxa"/>
            <w:vMerge/>
            <w:tcBorders>
              <w:left w:val="single" w:sz="4" w:space="0" w:color="auto"/>
            </w:tcBorders>
            <w:vAlign w:val="center"/>
          </w:tcPr>
          <w:p w14:paraId="68BAF97C" w14:textId="77777777" w:rsidR="00D7493A" w:rsidRPr="0033261D" w:rsidRDefault="00D7493A" w:rsidP="001D21BB">
            <w:pPr>
              <w:rPr>
                <w:rFonts w:ascii="Arial" w:hAnsi="Arial" w:cs="Arial"/>
                <w:sz w:val="16"/>
                <w:szCs w:val="16"/>
              </w:rPr>
            </w:pPr>
          </w:p>
        </w:tc>
        <w:tc>
          <w:tcPr>
            <w:tcW w:w="4536" w:type="dxa"/>
            <w:tcBorders>
              <w:left w:val="single" w:sz="4" w:space="0" w:color="auto"/>
            </w:tcBorders>
            <w:vAlign w:val="center"/>
          </w:tcPr>
          <w:p w14:paraId="6801E9BA" w14:textId="77777777" w:rsidR="00D7493A" w:rsidRDefault="00D7493A" w:rsidP="003D3873">
            <w:pPr>
              <w:jc w:val="both"/>
              <w:rPr>
                <w:rFonts w:ascii="Arial" w:hAnsi="Arial" w:cs="Arial"/>
                <w:sz w:val="18"/>
                <w:szCs w:val="18"/>
              </w:rPr>
            </w:pPr>
            <w:r>
              <w:rPr>
                <w:rFonts w:ascii="Arial" w:hAnsi="Arial" w:cs="Arial"/>
                <w:sz w:val="18"/>
                <w:szCs w:val="18"/>
              </w:rPr>
              <w:t>En cas de PE basé sur un processus MSG-3, le programme de fiabilité permet d’assurer que toutes les tâches du PE liées au MSG-3 sont efficaces et leur périodicité adéquate.</w:t>
            </w:r>
          </w:p>
          <w:p w14:paraId="2C70830D" w14:textId="66F5796B"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In case of </w:t>
            </w:r>
            <w:proofErr w:type="gramStart"/>
            <w:r w:rsidRPr="00A36D58">
              <w:rPr>
                <w:rFonts w:ascii="Arial" w:hAnsi="Arial" w:cs="Arial"/>
                <w:i/>
                <w:sz w:val="16"/>
                <w:szCs w:val="16"/>
                <w:lang w:val="en-US"/>
              </w:rPr>
              <w:t>a</w:t>
            </w:r>
            <w:proofErr w:type="gramEnd"/>
            <w:r w:rsidRPr="00A36D58">
              <w:rPr>
                <w:rFonts w:ascii="Arial" w:hAnsi="Arial" w:cs="Arial"/>
                <w:i/>
                <w:sz w:val="16"/>
                <w:szCs w:val="16"/>
                <w:lang w:val="en-US"/>
              </w:rPr>
              <w:t xml:space="preserve"> MSG-3 based maintenance program, the reliability program should provide a monitor that all MSG-3 related tasks from the maintenance program are </w:t>
            </w:r>
            <w:proofErr w:type="gramStart"/>
            <w:r w:rsidRPr="00A36D58">
              <w:rPr>
                <w:rFonts w:ascii="Arial" w:hAnsi="Arial" w:cs="Arial"/>
                <w:i/>
                <w:sz w:val="16"/>
                <w:szCs w:val="16"/>
                <w:lang w:val="en-US"/>
              </w:rPr>
              <w:t>effective</w:t>
            </w:r>
            <w:proofErr w:type="gramEnd"/>
            <w:r w:rsidRPr="00A36D58">
              <w:rPr>
                <w:rFonts w:ascii="Arial" w:hAnsi="Arial" w:cs="Arial"/>
                <w:i/>
                <w:sz w:val="16"/>
                <w:szCs w:val="16"/>
                <w:lang w:val="en-US"/>
              </w:rPr>
              <w:t xml:space="preserve"> and their periodicity is adequate.</w:t>
            </w:r>
          </w:p>
        </w:tc>
        <w:sdt>
          <w:sdtPr>
            <w:rPr>
              <w:rFonts w:ascii="Arial" w:hAnsi="Arial" w:cs="Arial"/>
            </w:rPr>
            <w:id w:val="1033928635"/>
            <w14:checkbox>
              <w14:checked w14:val="0"/>
              <w14:checkedState w14:val="2612" w14:font="MS Gothic"/>
              <w14:uncheckedState w14:val="2610" w14:font="MS Gothic"/>
            </w14:checkbox>
          </w:sdtPr>
          <w:sdtContent>
            <w:tc>
              <w:tcPr>
                <w:tcW w:w="709" w:type="dxa"/>
                <w:vAlign w:val="center"/>
              </w:tcPr>
              <w:p w14:paraId="7360549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912071466"/>
            <w14:checkbox>
              <w14:checked w14:val="0"/>
              <w14:checkedState w14:val="2612" w14:font="MS Gothic"/>
              <w14:uncheckedState w14:val="2610" w14:font="MS Gothic"/>
            </w14:checkbox>
          </w:sdtPr>
          <w:sdtContent>
            <w:tc>
              <w:tcPr>
                <w:tcW w:w="709" w:type="dxa"/>
                <w:vAlign w:val="center"/>
              </w:tcPr>
              <w:p w14:paraId="519976D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07714EF5" w14:textId="77777777" w:rsidR="00D7493A" w:rsidRPr="00A82400" w:rsidRDefault="00D7493A" w:rsidP="0047194E">
            <w:pPr>
              <w:jc w:val="both"/>
              <w:rPr>
                <w:rFonts w:ascii="Arial" w:hAnsi="Arial" w:cs="Arial"/>
                <w:sz w:val="18"/>
                <w:szCs w:val="18"/>
              </w:rPr>
            </w:pPr>
          </w:p>
        </w:tc>
      </w:tr>
      <w:tr w:rsidR="00D7493A" w:rsidRPr="000B1D6E" w14:paraId="404E4184" w14:textId="77777777" w:rsidTr="003D3873">
        <w:trPr>
          <w:cantSplit/>
          <w:trHeight w:val="737"/>
        </w:trPr>
        <w:tc>
          <w:tcPr>
            <w:tcW w:w="675" w:type="dxa"/>
            <w:tcBorders>
              <w:left w:val="single" w:sz="4" w:space="0" w:color="auto"/>
            </w:tcBorders>
            <w:vAlign w:val="center"/>
          </w:tcPr>
          <w:p w14:paraId="02F9193F" w14:textId="77777777" w:rsidR="00D7493A" w:rsidRPr="0033261D" w:rsidRDefault="00D7493A" w:rsidP="001D21BB">
            <w:pPr>
              <w:rPr>
                <w:rFonts w:ascii="Arial" w:hAnsi="Arial" w:cs="Arial"/>
                <w:sz w:val="16"/>
                <w:szCs w:val="16"/>
              </w:rPr>
            </w:pPr>
            <w:r>
              <w:rPr>
                <w:rFonts w:ascii="Arial" w:hAnsi="Arial" w:cs="Arial"/>
                <w:sz w:val="16"/>
                <w:szCs w:val="16"/>
              </w:rPr>
              <w:lastRenderedPageBreak/>
              <w:t>6.4</w:t>
            </w:r>
          </w:p>
        </w:tc>
        <w:tc>
          <w:tcPr>
            <w:tcW w:w="4536" w:type="dxa"/>
            <w:tcBorders>
              <w:left w:val="single" w:sz="4" w:space="0" w:color="auto"/>
            </w:tcBorders>
            <w:vAlign w:val="center"/>
          </w:tcPr>
          <w:p w14:paraId="294A3C70" w14:textId="77777777" w:rsidR="00D7493A" w:rsidRDefault="00D7493A" w:rsidP="003D3873">
            <w:pPr>
              <w:jc w:val="both"/>
              <w:rPr>
                <w:rFonts w:ascii="Arial" w:hAnsi="Arial" w:cs="Arial"/>
                <w:sz w:val="18"/>
                <w:szCs w:val="18"/>
              </w:rPr>
            </w:pPr>
            <w:r>
              <w:rPr>
                <w:rFonts w:ascii="Arial" w:hAnsi="Arial" w:cs="Arial"/>
                <w:sz w:val="18"/>
                <w:szCs w:val="18"/>
              </w:rPr>
              <w:t>Les items couverts par le programme de fiabilité sont identifiés (par exemple via les chapitres ATA). Lorsque certains items (e.g. structure, moteur, APU) sont couverts par un autre programme, les procédures associées (e.g. échantillonnage individuel, programme de développement de la durée de vie, programme de suivi structure du constructeur) sont référencées dans le programme de fiabilité.</w:t>
            </w:r>
          </w:p>
          <w:p w14:paraId="1FFD5129" w14:textId="74E363CD"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items controlled by the program are identified, e.g. by ATA Chapters. Where some items (e.g. aircraft structure, engines, APU) are controlled by separate programs, the associated procedures (e.g. individual sampling or life development programs, constructor’s structure sampling programs) are cross referenced in the progra</w:t>
            </w:r>
            <w:r w:rsidR="007A7927">
              <w:rPr>
                <w:rFonts w:ascii="Arial" w:hAnsi="Arial" w:cs="Arial"/>
                <w:i/>
                <w:sz w:val="16"/>
                <w:szCs w:val="16"/>
                <w:lang w:val="en-US"/>
              </w:rPr>
              <w:t>m</w:t>
            </w:r>
            <w:r w:rsidRPr="00A36D58">
              <w:rPr>
                <w:rFonts w:ascii="Arial" w:hAnsi="Arial" w:cs="Arial"/>
                <w:i/>
                <w:sz w:val="16"/>
                <w:szCs w:val="16"/>
                <w:lang w:val="en-US"/>
              </w:rPr>
              <w:t>.</w:t>
            </w:r>
          </w:p>
        </w:tc>
        <w:sdt>
          <w:sdtPr>
            <w:rPr>
              <w:rFonts w:ascii="Arial" w:hAnsi="Arial" w:cs="Arial"/>
            </w:rPr>
            <w:id w:val="-517156894"/>
            <w14:checkbox>
              <w14:checked w14:val="0"/>
              <w14:checkedState w14:val="2612" w14:font="MS Gothic"/>
              <w14:uncheckedState w14:val="2610" w14:font="MS Gothic"/>
            </w14:checkbox>
          </w:sdtPr>
          <w:sdtContent>
            <w:tc>
              <w:tcPr>
                <w:tcW w:w="709" w:type="dxa"/>
                <w:vAlign w:val="center"/>
              </w:tcPr>
              <w:p w14:paraId="541F4C6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13324090"/>
            <w14:checkbox>
              <w14:checked w14:val="0"/>
              <w14:checkedState w14:val="2612" w14:font="MS Gothic"/>
              <w14:uncheckedState w14:val="2610" w14:font="MS Gothic"/>
            </w14:checkbox>
          </w:sdtPr>
          <w:sdtContent>
            <w:tc>
              <w:tcPr>
                <w:tcW w:w="709" w:type="dxa"/>
                <w:vAlign w:val="center"/>
              </w:tcPr>
              <w:p w14:paraId="4FC3530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13550930" w14:textId="77777777" w:rsidR="00D7493A" w:rsidRPr="00A82400" w:rsidRDefault="00D7493A" w:rsidP="0047194E">
            <w:pPr>
              <w:jc w:val="both"/>
              <w:rPr>
                <w:rFonts w:ascii="Arial" w:hAnsi="Arial" w:cs="Arial"/>
                <w:sz w:val="18"/>
                <w:szCs w:val="18"/>
              </w:rPr>
            </w:pPr>
          </w:p>
        </w:tc>
      </w:tr>
      <w:tr w:rsidR="00D7493A" w:rsidRPr="000B1D6E" w14:paraId="0A929A62" w14:textId="77777777" w:rsidTr="003D3873">
        <w:trPr>
          <w:cantSplit/>
          <w:trHeight w:val="737"/>
        </w:trPr>
        <w:tc>
          <w:tcPr>
            <w:tcW w:w="675" w:type="dxa"/>
            <w:tcBorders>
              <w:left w:val="single" w:sz="4" w:space="0" w:color="auto"/>
            </w:tcBorders>
            <w:vAlign w:val="center"/>
          </w:tcPr>
          <w:p w14:paraId="15343EF2" w14:textId="77777777" w:rsidR="00D7493A" w:rsidRPr="0033261D" w:rsidRDefault="00D7493A" w:rsidP="001D21BB">
            <w:pPr>
              <w:rPr>
                <w:rFonts w:ascii="Arial" w:hAnsi="Arial" w:cs="Arial"/>
                <w:sz w:val="16"/>
                <w:szCs w:val="16"/>
              </w:rPr>
            </w:pPr>
            <w:r>
              <w:rPr>
                <w:rFonts w:ascii="Arial" w:hAnsi="Arial" w:cs="Arial"/>
                <w:sz w:val="16"/>
                <w:szCs w:val="16"/>
              </w:rPr>
              <w:t>6.5</w:t>
            </w:r>
          </w:p>
        </w:tc>
        <w:tc>
          <w:tcPr>
            <w:tcW w:w="4536" w:type="dxa"/>
            <w:tcBorders>
              <w:left w:val="single" w:sz="4" w:space="0" w:color="auto"/>
            </w:tcBorders>
            <w:vAlign w:val="center"/>
          </w:tcPr>
          <w:p w14:paraId="105F832A" w14:textId="77777777" w:rsidR="00D7493A" w:rsidRDefault="00D7493A" w:rsidP="003D3873">
            <w:pPr>
              <w:jc w:val="both"/>
              <w:rPr>
                <w:rFonts w:ascii="Arial" w:hAnsi="Arial" w:cs="Arial"/>
                <w:sz w:val="18"/>
                <w:szCs w:val="18"/>
              </w:rPr>
            </w:pPr>
            <w:r>
              <w:rPr>
                <w:rFonts w:ascii="Arial" w:hAnsi="Arial" w:cs="Arial"/>
                <w:sz w:val="18"/>
                <w:szCs w:val="18"/>
              </w:rPr>
              <w:t>Les principaux termes et les principales définitions utilisées dans le programme de fiabilité sont identifiés.</w:t>
            </w:r>
          </w:p>
          <w:p w14:paraId="3B378D0B" w14:textId="5CDDEE70"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significant terms and definitions applicable to the </w:t>
            </w:r>
            <w:proofErr w:type="spellStart"/>
            <w:r w:rsidRPr="00A36D58">
              <w:rPr>
                <w:rFonts w:ascii="Arial" w:hAnsi="Arial" w:cs="Arial"/>
                <w:i/>
                <w:sz w:val="16"/>
                <w:szCs w:val="16"/>
                <w:lang w:val="en-US"/>
              </w:rPr>
              <w:t>Program</w:t>
            </w:r>
            <w:r w:rsidR="002426F4">
              <w:rPr>
                <w:rFonts w:ascii="Arial" w:hAnsi="Arial" w:cs="Arial"/>
                <w:i/>
                <w:sz w:val="16"/>
                <w:szCs w:val="16"/>
                <w:lang w:val="en-US"/>
              </w:rPr>
              <w:t>me</w:t>
            </w:r>
            <w:proofErr w:type="spellEnd"/>
            <w:r w:rsidRPr="00A36D58">
              <w:rPr>
                <w:rFonts w:ascii="Arial" w:hAnsi="Arial" w:cs="Arial"/>
                <w:i/>
                <w:sz w:val="16"/>
                <w:szCs w:val="16"/>
                <w:lang w:val="en-US"/>
              </w:rPr>
              <w:t xml:space="preserve"> are clearly identified.</w:t>
            </w:r>
          </w:p>
        </w:tc>
        <w:sdt>
          <w:sdtPr>
            <w:rPr>
              <w:rFonts w:ascii="Arial" w:hAnsi="Arial" w:cs="Arial"/>
            </w:rPr>
            <w:id w:val="1102689789"/>
            <w14:checkbox>
              <w14:checked w14:val="0"/>
              <w14:checkedState w14:val="2612" w14:font="MS Gothic"/>
              <w14:uncheckedState w14:val="2610" w14:font="MS Gothic"/>
            </w14:checkbox>
          </w:sdtPr>
          <w:sdtContent>
            <w:tc>
              <w:tcPr>
                <w:tcW w:w="709" w:type="dxa"/>
                <w:vAlign w:val="center"/>
              </w:tcPr>
              <w:p w14:paraId="5D2AADF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23291019"/>
            <w14:checkbox>
              <w14:checked w14:val="0"/>
              <w14:checkedState w14:val="2612" w14:font="MS Gothic"/>
              <w14:uncheckedState w14:val="2610" w14:font="MS Gothic"/>
            </w14:checkbox>
          </w:sdtPr>
          <w:sdtContent>
            <w:tc>
              <w:tcPr>
                <w:tcW w:w="709" w:type="dxa"/>
                <w:vAlign w:val="center"/>
              </w:tcPr>
              <w:p w14:paraId="4960EE2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269DB0C1" w14:textId="77777777" w:rsidR="00D7493A" w:rsidRPr="00A82400" w:rsidRDefault="00D7493A" w:rsidP="0047194E">
            <w:pPr>
              <w:jc w:val="both"/>
              <w:rPr>
                <w:rFonts w:ascii="Arial" w:hAnsi="Arial" w:cs="Arial"/>
                <w:sz w:val="18"/>
                <w:szCs w:val="18"/>
              </w:rPr>
            </w:pPr>
          </w:p>
        </w:tc>
      </w:tr>
      <w:tr w:rsidR="00D7493A" w:rsidRPr="000B1D6E" w14:paraId="2596D2CC" w14:textId="77777777" w:rsidTr="00B30730">
        <w:trPr>
          <w:cantSplit/>
          <w:trHeight w:val="737"/>
        </w:trPr>
        <w:tc>
          <w:tcPr>
            <w:tcW w:w="675" w:type="dxa"/>
            <w:vMerge w:val="restart"/>
            <w:tcBorders>
              <w:left w:val="single" w:sz="4" w:space="0" w:color="auto"/>
            </w:tcBorders>
            <w:vAlign w:val="center"/>
          </w:tcPr>
          <w:p w14:paraId="353952E8" w14:textId="77777777" w:rsidR="00D7493A" w:rsidRPr="0033261D" w:rsidRDefault="00D7493A" w:rsidP="001D21BB">
            <w:pPr>
              <w:rPr>
                <w:rFonts w:ascii="Arial" w:hAnsi="Arial" w:cs="Arial"/>
                <w:sz w:val="16"/>
                <w:szCs w:val="16"/>
              </w:rPr>
            </w:pPr>
            <w:r>
              <w:rPr>
                <w:rFonts w:ascii="Arial" w:hAnsi="Arial" w:cs="Arial"/>
                <w:sz w:val="16"/>
                <w:szCs w:val="16"/>
              </w:rPr>
              <w:t>6.6</w:t>
            </w:r>
          </w:p>
        </w:tc>
        <w:tc>
          <w:tcPr>
            <w:tcW w:w="4536" w:type="dxa"/>
            <w:tcBorders>
              <w:left w:val="single" w:sz="4" w:space="0" w:color="auto"/>
            </w:tcBorders>
            <w:vAlign w:val="center"/>
          </w:tcPr>
          <w:p w14:paraId="732E55AF" w14:textId="77777777" w:rsidR="00D7493A" w:rsidRPr="003D3873" w:rsidRDefault="00D7493A" w:rsidP="003D3873">
            <w:pPr>
              <w:jc w:val="both"/>
              <w:rPr>
                <w:rFonts w:ascii="Arial" w:hAnsi="Arial" w:cs="Arial"/>
                <w:i/>
                <w:sz w:val="18"/>
                <w:szCs w:val="18"/>
              </w:rPr>
            </w:pPr>
            <w:r w:rsidRPr="003D3873">
              <w:rPr>
                <w:rFonts w:ascii="Arial" w:hAnsi="Arial" w:cs="Arial"/>
                <w:i/>
                <w:sz w:val="18"/>
                <w:szCs w:val="18"/>
              </w:rPr>
              <w:t xml:space="preserve">Les sources d’information ainsi que les procédures applicables concernant la transmission des informations depuis les sources </w:t>
            </w:r>
            <w:r>
              <w:rPr>
                <w:rFonts w:ascii="Arial" w:hAnsi="Arial" w:cs="Arial"/>
                <w:i/>
                <w:sz w:val="18"/>
                <w:szCs w:val="18"/>
              </w:rPr>
              <w:t>sont</w:t>
            </w:r>
            <w:r w:rsidRPr="003D3873">
              <w:rPr>
                <w:rFonts w:ascii="Arial" w:hAnsi="Arial" w:cs="Arial"/>
                <w:i/>
                <w:sz w:val="18"/>
                <w:szCs w:val="18"/>
              </w:rPr>
              <w:t xml:space="preserve"> identifiées</w:t>
            </w:r>
            <w:r>
              <w:rPr>
                <w:rFonts w:ascii="Arial" w:hAnsi="Arial" w:cs="Arial"/>
                <w:i/>
                <w:sz w:val="18"/>
                <w:szCs w:val="18"/>
              </w:rPr>
              <w:t xml:space="preserve"> et décrites dans le manuel de l’organisme</w:t>
            </w:r>
            <w:r w:rsidRPr="003D3873">
              <w:rPr>
                <w:rFonts w:ascii="Arial" w:hAnsi="Arial" w:cs="Arial"/>
                <w:i/>
                <w:sz w:val="18"/>
                <w:szCs w:val="18"/>
              </w:rPr>
              <w:t>.</w:t>
            </w:r>
          </w:p>
          <w:p w14:paraId="539A1EBF"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Sources of information as well as procedures for the transmission of information from the sources are listed and described in the continuing airworthiness management exposition.</w:t>
            </w:r>
          </w:p>
        </w:tc>
        <w:sdt>
          <w:sdtPr>
            <w:rPr>
              <w:rFonts w:ascii="Arial" w:hAnsi="Arial" w:cs="Arial"/>
            </w:rPr>
            <w:id w:val="123508964"/>
            <w14:checkbox>
              <w14:checked w14:val="0"/>
              <w14:checkedState w14:val="2612" w14:font="MS Gothic"/>
              <w14:uncheckedState w14:val="2610" w14:font="MS Gothic"/>
            </w14:checkbox>
          </w:sdtPr>
          <w:sdtContent>
            <w:tc>
              <w:tcPr>
                <w:tcW w:w="709" w:type="dxa"/>
                <w:vAlign w:val="center"/>
              </w:tcPr>
              <w:p w14:paraId="5A9A6F1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18971336"/>
            <w14:checkbox>
              <w14:checked w14:val="0"/>
              <w14:checkedState w14:val="2612" w14:font="MS Gothic"/>
              <w14:uncheckedState w14:val="2610" w14:font="MS Gothic"/>
            </w14:checkbox>
          </w:sdtPr>
          <w:sdtContent>
            <w:tc>
              <w:tcPr>
                <w:tcW w:w="709" w:type="dxa"/>
                <w:vAlign w:val="center"/>
              </w:tcPr>
              <w:p w14:paraId="71A56A5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71ECD43B" w14:textId="77777777" w:rsidR="00D7493A" w:rsidRPr="00A82400" w:rsidRDefault="00D7493A" w:rsidP="0047194E">
            <w:pPr>
              <w:jc w:val="both"/>
              <w:rPr>
                <w:rFonts w:ascii="Arial" w:hAnsi="Arial" w:cs="Arial"/>
                <w:sz w:val="18"/>
                <w:szCs w:val="18"/>
              </w:rPr>
            </w:pPr>
          </w:p>
        </w:tc>
      </w:tr>
      <w:tr w:rsidR="00D7493A" w:rsidRPr="000B1D6E" w14:paraId="5230F67E" w14:textId="77777777" w:rsidTr="00B30730">
        <w:trPr>
          <w:cantSplit/>
          <w:trHeight w:val="737"/>
        </w:trPr>
        <w:tc>
          <w:tcPr>
            <w:tcW w:w="675" w:type="dxa"/>
            <w:vMerge/>
            <w:tcBorders>
              <w:left w:val="single" w:sz="4" w:space="0" w:color="auto"/>
            </w:tcBorders>
            <w:vAlign w:val="center"/>
          </w:tcPr>
          <w:p w14:paraId="26219D39" w14:textId="77777777" w:rsidR="00D7493A" w:rsidRPr="0033261D" w:rsidRDefault="00D7493A" w:rsidP="001D21BB">
            <w:pPr>
              <w:rPr>
                <w:rFonts w:ascii="Arial" w:hAnsi="Arial" w:cs="Arial"/>
                <w:sz w:val="16"/>
                <w:szCs w:val="16"/>
              </w:rPr>
            </w:pPr>
          </w:p>
        </w:tc>
        <w:tc>
          <w:tcPr>
            <w:tcW w:w="4536" w:type="dxa"/>
            <w:tcBorders>
              <w:left w:val="single" w:sz="4" w:space="0" w:color="auto"/>
            </w:tcBorders>
            <w:vAlign w:val="center"/>
          </w:tcPr>
          <w:p w14:paraId="729967A0" w14:textId="328F9F14" w:rsidR="00D7493A" w:rsidRDefault="00D7493A" w:rsidP="003D3873">
            <w:pPr>
              <w:jc w:val="both"/>
              <w:rPr>
                <w:rFonts w:ascii="Arial" w:hAnsi="Arial" w:cs="Arial"/>
                <w:sz w:val="18"/>
                <w:szCs w:val="18"/>
              </w:rPr>
            </w:pPr>
            <w:r>
              <w:rPr>
                <w:rFonts w:ascii="Arial" w:hAnsi="Arial" w:cs="Arial"/>
                <w:sz w:val="18"/>
                <w:szCs w:val="18"/>
              </w:rPr>
              <w:t>Les types de données collectées</w:t>
            </w:r>
            <w:r w:rsidRPr="0085758B">
              <w:rPr>
                <w:rFonts w:ascii="Arial" w:hAnsi="Arial" w:cs="Arial"/>
                <w:sz w:val="18"/>
                <w:szCs w:val="18"/>
              </w:rPr>
              <w:t xml:space="preserve"> </w:t>
            </w:r>
            <w:r>
              <w:rPr>
                <w:rFonts w:ascii="Arial" w:hAnsi="Arial" w:cs="Arial"/>
                <w:sz w:val="18"/>
                <w:szCs w:val="18"/>
              </w:rPr>
              <w:t>sont</w:t>
            </w:r>
            <w:r w:rsidRPr="0085758B">
              <w:rPr>
                <w:rFonts w:ascii="Arial" w:hAnsi="Arial" w:cs="Arial"/>
                <w:sz w:val="18"/>
                <w:szCs w:val="18"/>
              </w:rPr>
              <w:t xml:space="preserve"> en adéquation avec les objectifs du programme.</w:t>
            </w:r>
            <w:r>
              <w:rPr>
                <w:rFonts w:ascii="Arial" w:hAnsi="Arial" w:cs="Arial"/>
                <w:sz w:val="18"/>
                <w:szCs w:val="18"/>
              </w:rPr>
              <w:t xml:space="preserve"> </w:t>
            </w:r>
            <w:r w:rsidRPr="004811E0">
              <w:rPr>
                <w:rFonts w:ascii="Arial" w:hAnsi="Arial" w:cs="Arial"/>
                <w:sz w:val="18"/>
                <w:szCs w:val="18"/>
              </w:rPr>
              <w:t>Ces données</w:t>
            </w:r>
            <w:r>
              <w:rPr>
                <w:rFonts w:ascii="Arial" w:hAnsi="Arial" w:cs="Arial"/>
                <w:sz w:val="18"/>
                <w:szCs w:val="18"/>
              </w:rPr>
              <w:t xml:space="preserve"> permettent</w:t>
            </w:r>
            <w:r w:rsidRPr="004811E0">
              <w:rPr>
                <w:rFonts w:ascii="Arial" w:hAnsi="Arial" w:cs="Arial"/>
                <w:sz w:val="18"/>
                <w:szCs w:val="18"/>
              </w:rPr>
              <w:t xml:space="preserve"> une analyse d’ensemble et </w:t>
            </w:r>
            <w:r w:rsidR="007A7927" w:rsidRPr="004811E0">
              <w:rPr>
                <w:rFonts w:ascii="Arial" w:hAnsi="Arial" w:cs="Arial"/>
                <w:sz w:val="18"/>
                <w:szCs w:val="18"/>
              </w:rPr>
              <w:t xml:space="preserve">aussi </w:t>
            </w:r>
            <w:r w:rsidR="007A7927">
              <w:rPr>
                <w:rFonts w:ascii="Arial" w:hAnsi="Arial" w:cs="Arial"/>
                <w:sz w:val="18"/>
                <w:szCs w:val="18"/>
              </w:rPr>
              <w:t>une</w:t>
            </w:r>
            <w:r>
              <w:rPr>
                <w:rFonts w:ascii="Arial" w:hAnsi="Arial" w:cs="Arial"/>
                <w:sz w:val="18"/>
                <w:szCs w:val="18"/>
              </w:rPr>
              <w:t xml:space="preserve"> analyse</w:t>
            </w:r>
            <w:r w:rsidRPr="004811E0">
              <w:rPr>
                <w:rFonts w:ascii="Arial" w:hAnsi="Arial" w:cs="Arial"/>
                <w:sz w:val="18"/>
                <w:szCs w:val="18"/>
              </w:rPr>
              <w:t xml:space="preserve"> plus fine permettant l’étude des changements de tendance d’un indicateur ou des</w:t>
            </w:r>
            <w:r>
              <w:rPr>
                <w:rFonts w:ascii="Arial" w:hAnsi="Arial" w:cs="Arial"/>
                <w:sz w:val="18"/>
                <w:szCs w:val="18"/>
              </w:rPr>
              <w:t xml:space="preserve"> événements p</w:t>
            </w:r>
            <w:r w:rsidRPr="004811E0">
              <w:rPr>
                <w:rFonts w:ascii="Arial" w:hAnsi="Arial" w:cs="Arial"/>
                <w:sz w:val="18"/>
                <w:szCs w:val="18"/>
              </w:rPr>
              <w:t>articuliers</w:t>
            </w:r>
            <w:r>
              <w:rPr>
                <w:rFonts w:ascii="Arial" w:hAnsi="Arial" w:cs="Arial"/>
                <w:sz w:val="18"/>
                <w:szCs w:val="18"/>
              </w:rPr>
              <w:t>.</w:t>
            </w:r>
          </w:p>
          <w:p w14:paraId="02294FC1" w14:textId="230D67D4"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type of information collected </w:t>
            </w:r>
            <w:proofErr w:type="gramStart"/>
            <w:r w:rsidRPr="00A36D58">
              <w:rPr>
                <w:rFonts w:ascii="Arial" w:hAnsi="Arial" w:cs="Arial"/>
                <w:i/>
                <w:sz w:val="16"/>
                <w:szCs w:val="16"/>
                <w:lang w:val="en-US"/>
              </w:rPr>
              <w:t>are</w:t>
            </w:r>
            <w:proofErr w:type="gramEnd"/>
            <w:r w:rsidRPr="00A36D58">
              <w:rPr>
                <w:rFonts w:ascii="Arial" w:hAnsi="Arial" w:cs="Arial"/>
                <w:i/>
                <w:sz w:val="16"/>
                <w:szCs w:val="16"/>
                <w:lang w:val="en-US"/>
              </w:rPr>
              <w:t xml:space="preserve"> related to the objectives of the </w:t>
            </w:r>
            <w:proofErr w:type="spellStart"/>
            <w:r w:rsidRPr="00A36D58">
              <w:rPr>
                <w:rFonts w:ascii="Arial" w:hAnsi="Arial" w:cs="Arial"/>
                <w:i/>
                <w:sz w:val="16"/>
                <w:szCs w:val="16"/>
                <w:lang w:val="en-US"/>
              </w:rPr>
              <w:t>Program</w:t>
            </w:r>
            <w:r w:rsidR="002426F4">
              <w:rPr>
                <w:rFonts w:ascii="Arial" w:hAnsi="Arial" w:cs="Arial"/>
                <w:i/>
                <w:sz w:val="16"/>
                <w:szCs w:val="16"/>
                <w:lang w:val="en-US"/>
              </w:rPr>
              <w:t>me</w:t>
            </w:r>
            <w:proofErr w:type="spellEnd"/>
            <w:r w:rsidRPr="00A36D58">
              <w:rPr>
                <w:rFonts w:ascii="Arial" w:hAnsi="Arial" w:cs="Arial"/>
                <w:i/>
                <w:sz w:val="16"/>
                <w:szCs w:val="16"/>
                <w:lang w:val="en-US"/>
              </w:rPr>
              <w:t xml:space="preserve"> and </w:t>
            </w:r>
            <w:proofErr w:type="gramStart"/>
            <w:r w:rsidRPr="00A36D58">
              <w:rPr>
                <w:rFonts w:ascii="Arial" w:hAnsi="Arial" w:cs="Arial"/>
                <w:i/>
                <w:sz w:val="16"/>
                <w:szCs w:val="16"/>
                <w:lang w:val="en-US"/>
              </w:rPr>
              <w:t>are</w:t>
            </w:r>
            <w:proofErr w:type="gramEnd"/>
            <w:r w:rsidRPr="00A36D58">
              <w:rPr>
                <w:rFonts w:ascii="Arial" w:hAnsi="Arial" w:cs="Arial"/>
                <w:i/>
                <w:sz w:val="16"/>
                <w:szCs w:val="16"/>
                <w:lang w:val="en-US"/>
              </w:rPr>
              <w:t xml:space="preserve"> such that it enables both an overall </w:t>
            </w:r>
            <w:proofErr w:type="gramStart"/>
            <w:r w:rsidRPr="00A36D58">
              <w:rPr>
                <w:rFonts w:ascii="Arial" w:hAnsi="Arial" w:cs="Arial"/>
                <w:i/>
                <w:sz w:val="16"/>
                <w:szCs w:val="16"/>
                <w:lang w:val="en-US"/>
              </w:rPr>
              <w:t>broad based</w:t>
            </w:r>
            <w:proofErr w:type="gramEnd"/>
            <w:r w:rsidRPr="00A36D58">
              <w:rPr>
                <w:rFonts w:ascii="Arial" w:hAnsi="Arial" w:cs="Arial"/>
                <w:i/>
                <w:sz w:val="16"/>
                <w:szCs w:val="16"/>
                <w:lang w:val="en-US"/>
              </w:rPr>
              <w:t xml:space="preserve"> assessment of the information to be made and </w:t>
            </w:r>
            <w:proofErr w:type="gramStart"/>
            <w:r w:rsidRPr="00A36D58">
              <w:rPr>
                <w:rFonts w:ascii="Arial" w:hAnsi="Arial" w:cs="Arial"/>
                <w:i/>
                <w:sz w:val="16"/>
                <w:szCs w:val="16"/>
                <w:lang w:val="en-US"/>
              </w:rPr>
              <w:t>allow</w:t>
            </w:r>
            <w:proofErr w:type="gramEnd"/>
            <w:r w:rsidRPr="00A36D58">
              <w:rPr>
                <w:rFonts w:ascii="Arial" w:hAnsi="Arial" w:cs="Arial"/>
                <w:i/>
                <w:sz w:val="16"/>
                <w:szCs w:val="16"/>
                <w:lang w:val="en-US"/>
              </w:rPr>
              <w:t xml:space="preserve"> for assessments to be made as to whether any reaction, both to trends and to individual events, is necessary.</w:t>
            </w:r>
          </w:p>
        </w:tc>
        <w:sdt>
          <w:sdtPr>
            <w:rPr>
              <w:rFonts w:ascii="Arial" w:hAnsi="Arial" w:cs="Arial"/>
            </w:rPr>
            <w:id w:val="213321976"/>
            <w14:checkbox>
              <w14:checked w14:val="0"/>
              <w14:checkedState w14:val="2612" w14:font="MS Gothic"/>
              <w14:uncheckedState w14:val="2610" w14:font="MS Gothic"/>
            </w14:checkbox>
          </w:sdtPr>
          <w:sdtContent>
            <w:tc>
              <w:tcPr>
                <w:tcW w:w="709" w:type="dxa"/>
                <w:vAlign w:val="center"/>
              </w:tcPr>
              <w:p w14:paraId="05E53E8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15761203"/>
            <w14:checkbox>
              <w14:checked w14:val="0"/>
              <w14:checkedState w14:val="2612" w14:font="MS Gothic"/>
              <w14:uncheckedState w14:val="2610" w14:font="MS Gothic"/>
            </w14:checkbox>
          </w:sdtPr>
          <w:sdtContent>
            <w:tc>
              <w:tcPr>
                <w:tcW w:w="709" w:type="dxa"/>
                <w:vAlign w:val="center"/>
              </w:tcPr>
              <w:p w14:paraId="469BDF3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64CE1CBA" w14:textId="77777777" w:rsidR="00D7493A" w:rsidRPr="00A82400" w:rsidRDefault="00D7493A" w:rsidP="0047194E">
            <w:pPr>
              <w:jc w:val="both"/>
              <w:rPr>
                <w:rFonts w:ascii="Arial" w:hAnsi="Arial" w:cs="Arial"/>
                <w:sz w:val="18"/>
                <w:szCs w:val="18"/>
              </w:rPr>
            </w:pPr>
          </w:p>
        </w:tc>
      </w:tr>
      <w:tr w:rsidR="00D7493A" w:rsidRPr="000B1D6E" w14:paraId="58EA2DED" w14:textId="77777777" w:rsidTr="003D3873">
        <w:trPr>
          <w:cantSplit/>
          <w:trHeight w:val="737"/>
        </w:trPr>
        <w:tc>
          <w:tcPr>
            <w:tcW w:w="675" w:type="dxa"/>
            <w:tcBorders>
              <w:left w:val="single" w:sz="4" w:space="0" w:color="auto"/>
            </w:tcBorders>
            <w:vAlign w:val="center"/>
          </w:tcPr>
          <w:p w14:paraId="0B9C2D3D" w14:textId="77777777" w:rsidR="00D7493A" w:rsidRPr="0033261D" w:rsidRDefault="00D7493A" w:rsidP="001D21BB">
            <w:pPr>
              <w:rPr>
                <w:rFonts w:ascii="Arial" w:hAnsi="Arial" w:cs="Arial"/>
                <w:sz w:val="16"/>
                <w:szCs w:val="16"/>
              </w:rPr>
            </w:pPr>
            <w:r>
              <w:rPr>
                <w:rFonts w:ascii="Arial" w:hAnsi="Arial" w:cs="Arial"/>
                <w:sz w:val="16"/>
                <w:szCs w:val="16"/>
              </w:rPr>
              <w:t>6.7</w:t>
            </w:r>
          </w:p>
        </w:tc>
        <w:tc>
          <w:tcPr>
            <w:tcW w:w="4536" w:type="dxa"/>
            <w:tcBorders>
              <w:left w:val="single" w:sz="4" w:space="0" w:color="auto"/>
            </w:tcBorders>
            <w:vAlign w:val="center"/>
          </w:tcPr>
          <w:p w14:paraId="0180373C" w14:textId="77777777" w:rsidR="00D7493A" w:rsidRPr="003D3873" w:rsidRDefault="00D7493A" w:rsidP="003D3873">
            <w:pPr>
              <w:jc w:val="both"/>
              <w:rPr>
                <w:rFonts w:ascii="Arial" w:hAnsi="Arial" w:cs="Arial"/>
                <w:sz w:val="18"/>
                <w:szCs w:val="18"/>
              </w:rPr>
            </w:pPr>
            <w:r w:rsidRPr="003D3873">
              <w:rPr>
                <w:rFonts w:ascii="Arial" w:hAnsi="Arial" w:cs="Arial"/>
                <w:sz w:val="18"/>
                <w:szCs w:val="18"/>
              </w:rPr>
              <w:t xml:space="preserve">Les formats de présentation des données </w:t>
            </w:r>
            <w:r>
              <w:rPr>
                <w:rFonts w:ascii="Arial" w:hAnsi="Arial" w:cs="Arial"/>
                <w:sz w:val="18"/>
                <w:szCs w:val="18"/>
              </w:rPr>
              <w:t>sont</w:t>
            </w:r>
            <w:r w:rsidRPr="003D3873">
              <w:rPr>
                <w:rFonts w:ascii="Arial" w:hAnsi="Arial" w:cs="Arial"/>
                <w:sz w:val="18"/>
                <w:szCs w:val="18"/>
              </w:rPr>
              <w:t xml:space="preserve"> décrits.</w:t>
            </w:r>
            <w:r>
              <w:rPr>
                <w:rFonts w:ascii="Arial" w:hAnsi="Arial" w:cs="Arial"/>
                <w:sz w:val="18"/>
                <w:szCs w:val="18"/>
              </w:rPr>
              <w:t xml:space="preserve"> </w:t>
            </w:r>
            <w:r w:rsidRPr="00E66091">
              <w:rPr>
                <w:rFonts w:ascii="Arial" w:hAnsi="Arial" w:cs="Arial"/>
                <w:sz w:val="18"/>
                <w:szCs w:val="18"/>
              </w:rPr>
              <w:t>Les règles définissant la non-prise en compte, le regroupement ou la séparation de certaines</w:t>
            </w:r>
            <w:r>
              <w:rPr>
                <w:rFonts w:ascii="Arial" w:hAnsi="Arial" w:cs="Arial"/>
                <w:sz w:val="18"/>
                <w:szCs w:val="18"/>
              </w:rPr>
              <w:t xml:space="preserve"> </w:t>
            </w:r>
            <w:r w:rsidRPr="00E66091">
              <w:rPr>
                <w:rFonts w:ascii="Arial" w:hAnsi="Arial" w:cs="Arial"/>
                <w:sz w:val="18"/>
                <w:szCs w:val="18"/>
              </w:rPr>
              <w:t xml:space="preserve">données avant </w:t>
            </w:r>
            <w:r>
              <w:rPr>
                <w:rFonts w:ascii="Arial" w:hAnsi="Arial" w:cs="Arial"/>
                <w:sz w:val="18"/>
                <w:szCs w:val="18"/>
              </w:rPr>
              <w:t>présentation des résultats</w:t>
            </w:r>
            <w:r w:rsidRPr="00E66091">
              <w:rPr>
                <w:rFonts w:ascii="Arial" w:hAnsi="Arial" w:cs="Arial"/>
                <w:sz w:val="18"/>
                <w:szCs w:val="18"/>
              </w:rPr>
              <w:t xml:space="preserve"> </w:t>
            </w:r>
            <w:r>
              <w:rPr>
                <w:rFonts w:ascii="Arial" w:hAnsi="Arial" w:cs="Arial"/>
                <w:sz w:val="18"/>
                <w:szCs w:val="18"/>
              </w:rPr>
              <w:t>sont</w:t>
            </w:r>
            <w:r w:rsidRPr="00E66091">
              <w:rPr>
                <w:rFonts w:ascii="Arial" w:hAnsi="Arial" w:cs="Arial"/>
                <w:sz w:val="18"/>
                <w:szCs w:val="18"/>
              </w:rPr>
              <w:t xml:space="preserve"> définies</w:t>
            </w:r>
            <w:r>
              <w:rPr>
                <w:rFonts w:ascii="Arial" w:hAnsi="Arial" w:cs="Arial"/>
                <w:sz w:val="18"/>
                <w:szCs w:val="18"/>
              </w:rPr>
              <w:t xml:space="preserve">. La </w:t>
            </w:r>
            <w:r w:rsidRPr="00F87E94">
              <w:rPr>
                <w:rFonts w:ascii="Arial" w:hAnsi="Arial" w:cs="Arial"/>
                <w:sz w:val="18"/>
                <w:szCs w:val="18"/>
              </w:rPr>
              <w:t xml:space="preserve">présentation </w:t>
            </w:r>
            <w:r>
              <w:rPr>
                <w:rFonts w:ascii="Arial" w:hAnsi="Arial" w:cs="Arial"/>
                <w:sz w:val="18"/>
                <w:szCs w:val="18"/>
              </w:rPr>
              <w:t>des données permet</w:t>
            </w:r>
            <w:r w:rsidRPr="00F87E94">
              <w:rPr>
                <w:rFonts w:ascii="Arial" w:hAnsi="Arial" w:cs="Arial"/>
                <w:sz w:val="18"/>
                <w:szCs w:val="18"/>
              </w:rPr>
              <w:t xml:space="preserve"> l’identification des tendances et </w:t>
            </w:r>
            <w:r>
              <w:rPr>
                <w:rFonts w:ascii="Arial" w:hAnsi="Arial" w:cs="Arial"/>
                <w:sz w:val="18"/>
                <w:szCs w:val="18"/>
              </w:rPr>
              <w:t xml:space="preserve">la détection du </w:t>
            </w:r>
            <w:r w:rsidRPr="00F87E94">
              <w:rPr>
                <w:rFonts w:ascii="Arial" w:hAnsi="Arial" w:cs="Arial"/>
                <w:sz w:val="18"/>
                <w:szCs w:val="18"/>
              </w:rPr>
              <w:t>dépassement de seuils</w:t>
            </w:r>
            <w:r>
              <w:rPr>
                <w:rFonts w:ascii="Arial" w:hAnsi="Arial" w:cs="Arial"/>
                <w:sz w:val="18"/>
                <w:szCs w:val="18"/>
              </w:rPr>
              <w:t xml:space="preserve"> </w:t>
            </w:r>
            <w:r w:rsidRPr="00F87E94">
              <w:rPr>
                <w:rFonts w:ascii="Arial" w:hAnsi="Arial" w:cs="Arial"/>
                <w:sz w:val="18"/>
                <w:szCs w:val="18"/>
              </w:rPr>
              <w:t>d’alerte ou de s</w:t>
            </w:r>
            <w:r>
              <w:rPr>
                <w:rFonts w:ascii="Arial" w:hAnsi="Arial" w:cs="Arial"/>
                <w:sz w:val="18"/>
                <w:szCs w:val="18"/>
              </w:rPr>
              <w:t>tandards de performance définis de manière évidente.</w:t>
            </w:r>
          </w:p>
          <w:p w14:paraId="2ED3A382"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Presentation format should be defined. The rules governing any separation or discarding of information prior to incorporation into the presentation formats should be stated. The format should be such that the identification of trends, specific highlights and related events would be readily apparent.</w:t>
            </w:r>
          </w:p>
        </w:tc>
        <w:sdt>
          <w:sdtPr>
            <w:rPr>
              <w:rFonts w:ascii="Arial" w:hAnsi="Arial" w:cs="Arial"/>
            </w:rPr>
            <w:id w:val="17209605"/>
            <w14:checkbox>
              <w14:checked w14:val="0"/>
              <w14:checkedState w14:val="2612" w14:font="MS Gothic"/>
              <w14:uncheckedState w14:val="2610" w14:font="MS Gothic"/>
            </w14:checkbox>
          </w:sdtPr>
          <w:sdtContent>
            <w:tc>
              <w:tcPr>
                <w:tcW w:w="709" w:type="dxa"/>
                <w:vAlign w:val="center"/>
              </w:tcPr>
              <w:p w14:paraId="08347A3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72149957"/>
            <w14:checkbox>
              <w14:checked w14:val="0"/>
              <w14:checkedState w14:val="2612" w14:font="MS Gothic"/>
              <w14:uncheckedState w14:val="2610" w14:font="MS Gothic"/>
            </w14:checkbox>
          </w:sdtPr>
          <w:sdtContent>
            <w:tc>
              <w:tcPr>
                <w:tcW w:w="709" w:type="dxa"/>
                <w:vAlign w:val="center"/>
              </w:tcPr>
              <w:p w14:paraId="6042242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6470DD64" w14:textId="77777777" w:rsidR="00D7493A" w:rsidRPr="00A82400" w:rsidRDefault="00D7493A" w:rsidP="0047194E">
            <w:pPr>
              <w:jc w:val="both"/>
              <w:rPr>
                <w:rFonts w:ascii="Arial" w:hAnsi="Arial" w:cs="Arial"/>
                <w:sz w:val="18"/>
                <w:szCs w:val="18"/>
              </w:rPr>
            </w:pPr>
          </w:p>
        </w:tc>
      </w:tr>
      <w:tr w:rsidR="00D7493A" w:rsidRPr="000B1D6E" w14:paraId="239F6310" w14:textId="77777777" w:rsidTr="003D3873">
        <w:trPr>
          <w:cantSplit/>
          <w:trHeight w:val="737"/>
        </w:trPr>
        <w:tc>
          <w:tcPr>
            <w:tcW w:w="675" w:type="dxa"/>
            <w:tcBorders>
              <w:left w:val="single" w:sz="4" w:space="0" w:color="auto"/>
            </w:tcBorders>
            <w:vAlign w:val="center"/>
          </w:tcPr>
          <w:p w14:paraId="2AF0CCD1" w14:textId="77777777" w:rsidR="00D7493A" w:rsidRPr="0033261D" w:rsidRDefault="00D7493A" w:rsidP="001D21BB">
            <w:pPr>
              <w:rPr>
                <w:rFonts w:ascii="Arial" w:hAnsi="Arial" w:cs="Arial"/>
                <w:sz w:val="16"/>
                <w:szCs w:val="16"/>
              </w:rPr>
            </w:pPr>
            <w:r>
              <w:rPr>
                <w:rFonts w:ascii="Arial" w:hAnsi="Arial" w:cs="Arial"/>
                <w:sz w:val="16"/>
                <w:szCs w:val="16"/>
              </w:rPr>
              <w:t>6.8</w:t>
            </w:r>
          </w:p>
        </w:tc>
        <w:tc>
          <w:tcPr>
            <w:tcW w:w="4536" w:type="dxa"/>
            <w:tcBorders>
              <w:left w:val="single" w:sz="4" w:space="0" w:color="auto"/>
            </w:tcBorders>
            <w:vAlign w:val="center"/>
          </w:tcPr>
          <w:p w14:paraId="72EE4118" w14:textId="77777777" w:rsidR="00D7493A" w:rsidRDefault="00D7493A" w:rsidP="003D3873">
            <w:pPr>
              <w:jc w:val="both"/>
              <w:rPr>
                <w:rFonts w:ascii="Arial" w:hAnsi="Arial" w:cs="Arial"/>
                <w:sz w:val="18"/>
                <w:szCs w:val="18"/>
              </w:rPr>
            </w:pPr>
            <w:r>
              <w:rPr>
                <w:rFonts w:ascii="Arial" w:hAnsi="Arial" w:cs="Arial"/>
                <w:sz w:val="18"/>
                <w:szCs w:val="18"/>
              </w:rPr>
              <w:t>Les méthodes utilisées pour l’évaluation, l’analyse et l’interprétation du programme de fiabilité sont expliquées.</w:t>
            </w:r>
          </w:p>
          <w:p w14:paraId="39442763" w14:textId="5873C9C9"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w:t>
            </w:r>
            <w:r w:rsidR="007A7927" w:rsidRPr="00A36D58">
              <w:rPr>
                <w:rFonts w:ascii="Arial" w:hAnsi="Arial" w:cs="Arial"/>
                <w:i/>
                <w:sz w:val="16"/>
                <w:szCs w:val="16"/>
                <w:lang w:val="en-US"/>
              </w:rPr>
              <w:t>methods</w:t>
            </w:r>
            <w:r w:rsidRPr="00A36D58">
              <w:rPr>
                <w:rFonts w:ascii="Arial" w:hAnsi="Arial" w:cs="Arial"/>
                <w:i/>
                <w:sz w:val="16"/>
                <w:szCs w:val="16"/>
                <w:lang w:val="en-US"/>
              </w:rPr>
              <w:t xml:space="preserve"> employed for examining, </w:t>
            </w:r>
            <w:proofErr w:type="spellStart"/>
            <w:r w:rsidRPr="00A36D58">
              <w:rPr>
                <w:rFonts w:ascii="Arial" w:hAnsi="Arial" w:cs="Arial"/>
                <w:i/>
                <w:sz w:val="16"/>
                <w:szCs w:val="16"/>
                <w:lang w:val="en-US"/>
              </w:rPr>
              <w:t>analysing</w:t>
            </w:r>
            <w:proofErr w:type="spellEnd"/>
            <w:r w:rsidRPr="00A36D58">
              <w:rPr>
                <w:rFonts w:ascii="Arial" w:hAnsi="Arial" w:cs="Arial"/>
                <w:i/>
                <w:sz w:val="16"/>
                <w:szCs w:val="16"/>
                <w:lang w:val="en-US"/>
              </w:rPr>
              <w:t xml:space="preserve"> and interpreting the program information are explained.</w:t>
            </w:r>
          </w:p>
        </w:tc>
        <w:sdt>
          <w:sdtPr>
            <w:rPr>
              <w:rFonts w:ascii="Arial" w:hAnsi="Arial" w:cs="Arial"/>
            </w:rPr>
            <w:id w:val="-1987695811"/>
            <w14:checkbox>
              <w14:checked w14:val="0"/>
              <w14:checkedState w14:val="2612" w14:font="MS Gothic"/>
              <w14:uncheckedState w14:val="2610" w14:font="MS Gothic"/>
            </w14:checkbox>
          </w:sdtPr>
          <w:sdtContent>
            <w:tc>
              <w:tcPr>
                <w:tcW w:w="709" w:type="dxa"/>
                <w:vAlign w:val="center"/>
              </w:tcPr>
              <w:p w14:paraId="06A7C99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08944713"/>
            <w14:checkbox>
              <w14:checked w14:val="0"/>
              <w14:checkedState w14:val="2612" w14:font="MS Gothic"/>
              <w14:uncheckedState w14:val="2610" w14:font="MS Gothic"/>
            </w14:checkbox>
          </w:sdtPr>
          <w:sdtContent>
            <w:tc>
              <w:tcPr>
                <w:tcW w:w="709" w:type="dxa"/>
                <w:vAlign w:val="center"/>
              </w:tcPr>
              <w:p w14:paraId="6DECC04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2E984BC4" w14:textId="77777777" w:rsidR="00D7493A" w:rsidRPr="00A82400" w:rsidRDefault="00D7493A" w:rsidP="0047194E">
            <w:pPr>
              <w:jc w:val="both"/>
              <w:rPr>
                <w:rFonts w:ascii="Arial" w:hAnsi="Arial" w:cs="Arial"/>
                <w:sz w:val="18"/>
                <w:szCs w:val="18"/>
              </w:rPr>
            </w:pPr>
          </w:p>
        </w:tc>
      </w:tr>
      <w:tr w:rsidR="00D7493A" w:rsidRPr="000B1D6E" w14:paraId="19B1B2BC" w14:textId="77777777" w:rsidTr="004E799D">
        <w:trPr>
          <w:cantSplit/>
          <w:trHeight w:val="737"/>
        </w:trPr>
        <w:tc>
          <w:tcPr>
            <w:tcW w:w="675" w:type="dxa"/>
            <w:vMerge w:val="restart"/>
            <w:tcBorders>
              <w:left w:val="single" w:sz="4" w:space="0" w:color="auto"/>
            </w:tcBorders>
            <w:vAlign w:val="center"/>
          </w:tcPr>
          <w:p w14:paraId="34A833E1" w14:textId="77777777" w:rsidR="00D7493A" w:rsidRPr="0033261D" w:rsidRDefault="00D7493A" w:rsidP="001D21BB">
            <w:pPr>
              <w:rPr>
                <w:rFonts w:ascii="Arial" w:hAnsi="Arial" w:cs="Arial"/>
                <w:sz w:val="16"/>
                <w:szCs w:val="16"/>
              </w:rPr>
            </w:pPr>
            <w:r>
              <w:rPr>
                <w:rFonts w:ascii="Arial" w:hAnsi="Arial" w:cs="Arial"/>
                <w:sz w:val="16"/>
                <w:szCs w:val="16"/>
              </w:rPr>
              <w:lastRenderedPageBreak/>
              <w:t>6.9</w:t>
            </w:r>
          </w:p>
        </w:tc>
        <w:tc>
          <w:tcPr>
            <w:tcW w:w="4536" w:type="dxa"/>
            <w:tcBorders>
              <w:left w:val="single" w:sz="4" w:space="0" w:color="auto"/>
            </w:tcBorders>
            <w:vAlign w:val="center"/>
          </w:tcPr>
          <w:p w14:paraId="33DB1B20" w14:textId="77777777" w:rsidR="00D7493A" w:rsidRDefault="00D7493A" w:rsidP="003D3873">
            <w:pPr>
              <w:jc w:val="both"/>
              <w:rPr>
                <w:rFonts w:ascii="Arial" w:hAnsi="Arial" w:cs="Arial"/>
                <w:sz w:val="18"/>
                <w:szCs w:val="18"/>
              </w:rPr>
            </w:pPr>
            <w:r w:rsidRPr="00FF3F2A">
              <w:rPr>
                <w:rFonts w:ascii="Arial" w:hAnsi="Arial" w:cs="Arial"/>
                <w:sz w:val="18"/>
                <w:szCs w:val="18"/>
              </w:rPr>
              <w:t xml:space="preserve">Les procédures et les délais pour la mise en œuvre des actions correctives </w:t>
            </w:r>
            <w:r>
              <w:rPr>
                <w:rFonts w:ascii="Arial" w:hAnsi="Arial" w:cs="Arial"/>
                <w:sz w:val="18"/>
                <w:szCs w:val="18"/>
              </w:rPr>
              <w:t>et</w:t>
            </w:r>
            <w:r w:rsidRPr="00FF3F2A">
              <w:rPr>
                <w:rFonts w:ascii="Arial" w:hAnsi="Arial" w:cs="Arial"/>
                <w:sz w:val="18"/>
                <w:szCs w:val="18"/>
              </w:rPr>
              <w:t xml:space="preserve"> le</w:t>
            </w:r>
            <w:r>
              <w:rPr>
                <w:rFonts w:ascii="Arial" w:hAnsi="Arial" w:cs="Arial"/>
                <w:sz w:val="18"/>
                <w:szCs w:val="18"/>
              </w:rPr>
              <w:t xml:space="preserve"> </w:t>
            </w:r>
            <w:r w:rsidRPr="00FF3F2A">
              <w:rPr>
                <w:rFonts w:ascii="Arial" w:hAnsi="Arial" w:cs="Arial"/>
                <w:sz w:val="18"/>
                <w:szCs w:val="18"/>
              </w:rPr>
              <w:t xml:space="preserve">contrôle des effets de celles-ci </w:t>
            </w:r>
            <w:r>
              <w:rPr>
                <w:rFonts w:ascii="Arial" w:hAnsi="Arial" w:cs="Arial"/>
                <w:sz w:val="18"/>
                <w:szCs w:val="18"/>
              </w:rPr>
              <w:t>sont</w:t>
            </w:r>
            <w:r w:rsidRPr="00FF3F2A">
              <w:rPr>
                <w:rFonts w:ascii="Arial" w:hAnsi="Arial" w:cs="Arial"/>
                <w:sz w:val="18"/>
                <w:szCs w:val="18"/>
              </w:rPr>
              <w:t xml:space="preserve"> décrit</w:t>
            </w:r>
            <w:r>
              <w:rPr>
                <w:rFonts w:ascii="Arial" w:hAnsi="Arial" w:cs="Arial"/>
                <w:sz w:val="18"/>
                <w:szCs w:val="18"/>
              </w:rPr>
              <w:t>e</w:t>
            </w:r>
            <w:r w:rsidRPr="00FF3F2A">
              <w:rPr>
                <w:rFonts w:ascii="Arial" w:hAnsi="Arial" w:cs="Arial"/>
                <w:sz w:val="18"/>
                <w:szCs w:val="18"/>
              </w:rPr>
              <w:t>s</w:t>
            </w:r>
            <w:r>
              <w:rPr>
                <w:rFonts w:ascii="Arial" w:hAnsi="Arial" w:cs="Arial"/>
                <w:sz w:val="18"/>
                <w:szCs w:val="18"/>
              </w:rPr>
              <w:t>.</w:t>
            </w:r>
          </w:p>
          <w:p w14:paraId="77AC730A"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procedures and time scales both for implementing corrective actions and for monitoring the effects of corrective actions are fully described.</w:t>
            </w:r>
          </w:p>
        </w:tc>
        <w:sdt>
          <w:sdtPr>
            <w:rPr>
              <w:rFonts w:ascii="Arial" w:hAnsi="Arial" w:cs="Arial"/>
            </w:rPr>
            <w:id w:val="-1552608906"/>
            <w14:checkbox>
              <w14:checked w14:val="0"/>
              <w14:checkedState w14:val="2612" w14:font="MS Gothic"/>
              <w14:uncheckedState w14:val="2610" w14:font="MS Gothic"/>
            </w14:checkbox>
          </w:sdtPr>
          <w:sdtContent>
            <w:tc>
              <w:tcPr>
                <w:tcW w:w="709" w:type="dxa"/>
                <w:vAlign w:val="center"/>
              </w:tcPr>
              <w:p w14:paraId="2DC62D5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00683272"/>
            <w14:checkbox>
              <w14:checked w14:val="0"/>
              <w14:checkedState w14:val="2612" w14:font="MS Gothic"/>
              <w14:uncheckedState w14:val="2610" w14:font="MS Gothic"/>
            </w14:checkbox>
          </w:sdtPr>
          <w:sdtContent>
            <w:tc>
              <w:tcPr>
                <w:tcW w:w="709" w:type="dxa"/>
                <w:vAlign w:val="center"/>
              </w:tcPr>
              <w:p w14:paraId="26C6FD7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3AF665F1" w14:textId="77777777" w:rsidR="00D7493A" w:rsidRPr="00A82400" w:rsidRDefault="00D7493A" w:rsidP="0047194E">
            <w:pPr>
              <w:jc w:val="both"/>
              <w:rPr>
                <w:rFonts w:ascii="Arial" w:hAnsi="Arial" w:cs="Arial"/>
                <w:sz w:val="18"/>
                <w:szCs w:val="18"/>
              </w:rPr>
            </w:pPr>
          </w:p>
        </w:tc>
      </w:tr>
      <w:tr w:rsidR="00D7493A" w:rsidRPr="000B1D6E" w14:paraId="74ED1112" w14:textId="77777777" w:rsidTr="004E799D">
        <w:trPr>
          <w:cantSplit/>
          <w:trHeight w:val="737"/>
        </w:trPr>
        <w:tc>
          <w:tcPr>
            <w:tcW w:w="675" w:type="dxa"/>
            <w:vMerge/>
            <w:tcBorders>
              <w:left w:val="single" w:sz="4" w:space="0" w:color="auto"/>
            </w:tcBorders>
            <w:vAlign w:val="center"/>
          </w:tcPr>
          <w:p w14:paraId="51228427" w14:textId="77777777" w:rsidR="00D7493A" w:rsidRPr="0033261D" w:rsidRDefault="00D7493A" w:rsidP="001D21BB">
            <w:pPr>
              <w:rPr>
                <w:rFonts w:ascii="Arial" w:hAnsi="Arial" w:cs="Arial"/>
                <w:sz w:val="16"/>
                <w:szCs w:val="16"/>
              </w:rPr>
            </w:pPr>
          </w:p>
        </w:tc>
        <w:tc>
          <w:tcPr>
            <w:tcW w:w="4536" w:type="dxa"/>
            <w:tcBorders>
              <w:left w:val="single" w:sz="4" w:space="0" w:color="auto"/>
            </w:tcBorders>
            <w:vAlign w:val="center"/>
          </w:tcPr>
          <w:p w14:paraId="3434AC4D" w14:textId="77777777" w:rsidR="00D7493A" w:rsidRPr="003D3873" w:rsidRDefault="00D7493A" w:rsidP="003D3873">
            <w:pPr>
              <w:jc w:val="both"/>
              <w:rPr>
                <w:rFonts w:ascii="Arial" w:hAnsi="Arial" w:cs="Arial"/>
                <w:sz w:val="18"/>
                <w:szCs w:val="18"/>
              </w:rPr>
            </w:pPr>
            <w:r w:rsidRPr="003D3873">
              <w:rPr>
                <w:rFonts w:ascii="Arial" w:hAnsi="Arial" w:cs="Arial"/>
                <w:sz w:val="18"/>
                <w:szCs w:val="18"/>
              </w:rPr>
              <w:t xml:space="preserve">Les procédures pour effectuer des changements au programme d’entretien </w:t>
            </w:r>
            <w:r>
              <w:rPr>
                <w:rFonts w:ascii="Arial" w:hAnsi="Arial" w:cs="Arial"/>
                <w:sz w:val="18"/>
                <w:szCs w:val="18"/>
              </w:rPr>
              <w:t xml:space="preserve">sont </w:t>
            </w:r>
            <w:r w:rsidRPr="003D3873">
              <w:rPr>
                <w:rFonts w:ascii="Arial" w:hAnsi="Arial" w:cs="Arial"/>
                <w:sz w:val="18"/>
                <w:szCs w:val="18"/>
              </w:rPr>
              <w:t xml:space="preserve">décrites, et la documentation associée </w:t>
            </w:r>
            <w:r>
              <w:rPr>
                <w:rFonts w:ascii="Arial" w:hAnsi="Arial" w:cs="Arial"/>
                <w:sz w:val="18"/>
                <w:szCs w:val="18"/>
              </w:rPr>
              <w:t>comprend</w:t>
            </w:r>
            <w:r w:rsidRPr="003D3873">
              <w:rPr>
                <w:rFonts w:ascii="Arial" w:hAnsi="Arial" w:cs="Arial"/>
                <w:sz w:val="18"/>
                <w:szCs w:val="18"/>
              </w:rPr>
              <w:t xml:space="preserve"> une date de planification de réalisation pour</w:t>
            </w:r>
            <w:r>
              <w:rPr>
                <w:rFonts w:ascii="Arial" w:hAnsi="Arial" w:cs="Arial"/>
                <w:sz w:val="18"/>
                <w:szCs w:val="18"/>
              </w:rPr>
              <w:t xml:space="preserve"> </w:t>
            </w:r>
            <w:r w:rsidRPr="003D3873">
              <w:rPr>
                <w:rFonts w:ascii="Arial" w:hAnsi="Arial" w:cs="Arial"/>
                <w:sz w:val="18"/>
                <w:szCs w:val="18"/>
              </w:rPr>
              <w:t>chaque action corrective, lorsque applicable</w:t>
            </w:r>
            <w:r>
              <w:rPr>
                <w:rFonts w:ascii="Arial" w:hAnsi="Arial" w:cs="Arial"/>
                <w:sz w:val="18"/>
                <w:szCs w:val="18"/>
              </w:rPr>
              <w:t>.</w:t>
            </w:r>
          </w:p>
          <w:p w14:paraId="63C2E188" w14:textId="041C8DC0"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procedures for effecting changes to the maintenance </w:t>
            </w:r>
            <w:proofErr w:type="spellStart"/>
            <w:r w:rsidRPr="00A36D58">
              <w:rPr>
                <w:rFonts w:ascii="Arial" w:hAnsi="Arial" w:cs="Arial"/>
                <w:i/>
                <w:sz w:val="16"/>
                <w:szCs w:val="16"/>
                <w:lang w:val="en-US"/>
              </w:rPr>
              <w:t>program</w:t>
            </w:r>
            <w:r w:rsidR="002426F4">
              <w:rPr>
                <w:rFonts w:ascii="Arial" w:hAnsi="Arial" w:cs="Arial"/>
                <w:i/>
                <w:sz w:val="16"/>
                <w:szCs w:val="16"/>
                <w:lang w:val="en-US"/>
              </w:rPr>
              <w:t>me</w:t>
            </w:r>
            <w:proofErr w:type="spellEnd"/>
            <w:r w:rsidRPr="00A36D58">
              <w:rPr>
                <w:rFonts w:ascii="Arial" w:hAnsi="Arial" w:cs="Arial"/>
                <w:i/>
                <w:sz w:val="16"/>
                <w:szCs w:val="16"/>
                <w:lang w:val="en-US"/>
              </w:rPr>
              <w:t xml:space="preserve"> are described, and the associated documentation </w:t>
            </w:r>
            <w:proofErr w:type="gramStart"/>
            <w:r w:rsidRPr="00A36D58">
              <w:rPr>
                <w:rFonts w:ascii="Arial" w:hAnsi="Arial" w:cs="Arial"/>
                <w:i/>
                <w:sz w:val="16"/>
                <w:szCs w:val="16"/>
                <w:lang w:val="en-US"/>
              </w:rPr>
              <w:t>include</w:t>
            </w:r>
            <w:proofErr w:type="gramEnd"/>
            <w:r w:rsidRPr="00A36D58">
              <w:rPr>
                <w:rFonts w:ascii="Arial" w:hAnsi="Arial" w:cs="Arial"/>
                <w:i/>
                <w:sz w:val="16"/>
                <w:szCs w:val="16"/>
                <w:lang w:val="en-US"/>
              </w:rPr>
              <w:t xml:space="preserve"> a planned completion date for each corrective action, where applicable.</w:t>
            </w:r>
          </w:p>
        </w:tc>
        <w:sdt>
          <w:sdtPr>
            <w:rPr>
              <w:rFonts w:ascii="Arial" w:hAnsi="Arial" w:cs="Arial"/>
            </w:rPr>
            <w:id w:val="1915892278"/>
            <w14:checkbox>
              <w14:checked w14:val="0"/>
              <w14:checkedState w14:val="2612" w14:font="MS Gothic"/>
              <w14:uncheckedState w14:val="2610" w14:font="MS Gothic"/>
            </w14:checkbox>
          </w:sdtPr>
          <w:sdtContent>
            <w:tc>
              <w:tcPr>
                <w:tcW w:w="709" w:type="dxa"/>
                <w:vAlign w:val="center"/>
              </w:tcPr>
              <w:p w14:paraId="46531D4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31788057"/>
            <w14:checkbox>
              <w14:checked w14:val="0"/>
              <w14:checkedState w14:val="2612" w14:font="MS Gothic"/>
              <w14:uncheckedState w14:val="2610" w14:font="MS Gothic"/>
            </w14:checkbox>
          </w:sdtPr>
          <w:sdtContent>
            <w:tc>
              <w:tcPr>
                <w:tcW w:w="709" w:type="dxa"/>
                <w:vAlign w:val="center"/>
              </w:tcPr>
              <w:p w14:paraId="7D965AA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0C214F54" w14:textId="77777777" w:rsidR="00D7493A" w:rsidRPr="00A82400" w:rsidRDefault="00D7493A" w:rsidP="0047194E">
            <w:pPr>
              <w:jc w:val="both"/>
              <w:rPr>
                <w:rFonts w:ascii="Arial" w:hAnsi="Arial" w:cs="Arial"/>
                <w:sz w:val="18"/>
                <w:szCs w:val="18"/>
              </w:rPr>
            </w:pPr>
          </w:p>
        </w:tc>
      </w:tr>
      <w:tr w:rsidR="00D7493A" w:rsidRPr="000B1D6E" w14:paraId="65A8DD85" w14:textId="77777777" w:rsidTr="003D3873">
        <w:trPr>
          <w:cantSplit/>
          <w:trHeight w:val="737"/>
        </w:trPr>
        <w:tc>
          <w:tcPr>
            <w:tcW w:w="675" w:type="dxa"/>
            <w:tcBorders>
              <w:left w:val="single" w:sz="4" w:space="0" w:color="auto"/>
            </w:tcBorders>
            <w:vAlign w:val="center"/>
          </w:tcPr>
          <w:p w14:paraId="45B4CB49" w14:textId="77777777" w:rsidR="00D7493A" w:rsidRPr="0033261D" w:rsidRDefault="00D7493A" w:rsidP="001D21BB">
            <w:pPr>
              <w:rPr>
                <w:rFonts w:ascii="Arial" w:hAnsi="Arial" w:cs="Arial"/>
                <w:sz w:val="16"/>
                <w:szCs w:val="16"/>
              </w:rPr>
            </w:pPr>
            <w:r>
              <w:rPr>
                <w:rFonts w:ascii="Arial" w:hAnsi="Arial" w:cs="Arial"/>
                <w:sz w:val="16"/>
                <w:szCs w:val="16"/>
              </w:rPr>
              <w:t>6.10</w:t>
            </w:r>
          </w:p>
        </w:tc>
        <w:tc>
          <w:tcPr>
            <w:tcW w:w="4536" w:type="dxa"/>
            <w:tcBorders>
              <w:left w:val="single" w:sz="4" w:space="0" w:color="auto"/>
            </w:tcBorders>
            <w:vAlign w:val="center"/>
          </w:tcPr>
          <w:p w14:paraId="43E79127" w14:textId="520A05F4" w:rsidR="00D7493A" w:rsidRPr="003D3873" w:rsidRDefault="00D7493A" w:rsidP="00875DA6">
            <w:pPr>
              <w:jc w:val="both"/>
              <w:rPr>
                <w:rFonts w:ascii="Arial" w:hAnsi="Arial" w:cs="Arial"/>
                <w:sz w:val="18"/>
                <w:szCs w:val="18"/>
              </w:rPr>
            </w:pPr>
            <w:r w:rsidRPr="003D3873">
              <w:rPr>
                <w:rFonts w:ascii="Arial" w:hAnsi="Arial" w:cs="Arial"/>
                <w:sz w:val="18"/>
                <w:szCs w:val="18"/>
              </w:rPr>
              <w:t xml:space="preserve">La structure organisationnelle et le service responsable de l'administration du programme sont indiqués. Les chaînes de </w:t>
            </w:r>
            <w:r w:rsidR="007A7927" w:rsidRPr="003D3873">
              <w:rPr>
                <w:rFonts w:ascii="Arial" w:hAnsi="Arial" w:cs="Arial"/>
                <w:sz w:val="18"/>
                <w:szCs w:val="18"/>
              </w:rPr>
              <w:t>responsabi</w:t>
            </w:r>
            <w:r w:rsidR="007A7927">
              <w:rPr>
                <w:rFonts w:ascii="Arial" w:hAnsi="Arial" w:cs="Arial"/>
                <w:sz w:val="18"/>
                <w:szCs w:val="18"/>
              </w:rPr>
              <w:t>l</w:t>
            </w:r>
            <w:r w:rsidR="007A7927" w:rsidRPr="003D3873">
              <w:rPr>
                <w:rFonts w:ascii="Arial" w:hAnsi="Arial" w:cs="Arial"/>
                <w:sz w:val="18"/>
                <w:szCs w:val="18"/>
              </w:rPr>
              <w:t>ité</w:t>
            </w:r>
            <w:r w:rsidRPr="003D3873">
              <w:rPr>
                <w:rFonts w:ascii="Arial" w:hAnsi="Arial" w:cs="Arial"/>
                <w:sz w:val="18"/>
                <w:szCs w:val="18"/>
              </w:rPr>
              <w:t xml:space="preserve"> des personnes et des départements (ingénierie, production, qualité, opérations, etc.) en ce qui concerne le programme, ainsi que les informations et les fonctions des éventuels comités de contrôle du programme (groupe de fiabilité), sont définies. La participation de l'autorité compétente est précisée. Ces informations sont contenues dans </w:t>
            </w:r>
            <w:r>
              <w:rPr>
                <w:rFonts w:ascii="Arial" w:hAnsi="Arial" w:cs="Arial"/>
                <w:sz w:val="18"/>
                <w:szCs w:val="18"/>
              </w:rPr>
              <w:t xml:space="preserve">le manuel de </w:t>
            </w:r>
            <w:r w:rsidR="007A7927" w:rsidRPr="007A7927">
              <w:rPr>
                <w:rFonts w:ascii="Arial" w:hAnsi="Arial" w:cs="Arial"/>
                <w:sz w:val="18"/>
                <w:szCs w:val="18"/>
              </w:rPr>
              <w:t>l’organisme (</w:t>
            </w:r>
            <w:r w:rsidR="004A3DC1" w:rsidRPr="007A7927">
              <w:rPr>
                <w:rFonts w:ascii="Arial" w:hAnsi="Arial" w:cs="Arial"/>
                <w:sz w:val="18"/>
                <w:szCs w:val="18"/>
              </w:rPr>
              <w:t>CA</w:t>
            </w:r>
            <w:r w:rsidR="007A7927">
              <w:rPr>
                <w:rFonts w:ascii="Arial" w:hAnsi="Arial" w:cs="Arial"/>
                <w:sz w:val="18"/>
                <w:szCs w:val="18"/>
              </w:rPr>
              <w:t>(</w:t>
            </w:r>
            <w:r w:rsidR="004A3DC1" w:rsidRPr="007A7927">
              <w:rPr>
                <w:rFonts w:ascii="Arial" w:hAnsi="Arial" w:cs="Arial"/>
                <w:sz w:val="18"/>
                <w:szCs w:val="18"/>
              </w:rPr>
              <w:t>M</w:t>
            </w:r>
            <w:r w:rsidR="007A7927">
              <w:rPr>
                <w:rFonts w:ascii="Arial" w:hAnsi="Arial" w:cs="Arial"/>
                <w:sz w:val="18"/>
                <w:szCs w:val="18"/>
              </w:rPr>
              <w:t>)</w:t>
            </w:r>
            <w:r w:rsidR="004A3DC1" w:rsidRPr="007A7927">
              <w:rPr>
                <w:rFonts w:ascii="Arial" w:hAnsi="Arial" w:cs="Arial"/>
                <w:sz w:val="18"/>
                <w:szCs w:val="18"/>
              </w:rPr>
              <w:t>E-</w:t>
            </w:r>
            <w:r w:rsidR="0096028D" w:rsidRPr="007A7927">
              <w:rPr>
                <w:rFonts w:ascii="Arial" w:hAnsi="Arial" w:cs="Arial"/>
                <w:sz w:val="18"/>
                <w:szCs w:val="18"/>
              </w:rPr>
              <w:t>FR)</w:t>
            </w:r>
            <w:r w:rsidRPr="007A7927">
              <w:rPr>
                <w:rFonts w:ascii="Arial" w:hAnsi="Arial" w:cs="Arial"/>
                <w:sz w:val="18"/>
                <w:szCs w:val="18"/>
              </w:rPr>
              <w:t>,</w:t>
            </w:r>
            <w:r w:rsidRPr="003D3873">
              <w:rPr>
                <w:rFonts w:ascii="Arial" w:hAnsi="Arial" w:cs="Arial"/>
                <w:sz w:val="18"/>
                <w:szCs w:val="18"/>
              </w:rPr>
              <w:t xml:space="preserve"> le cas échéant.</w:t>
            </w:r>
          </w:p>
          <w:p w14:paraId="25B852A5" w14:textId="2BC15DE2"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w:t>
            </w:r>
            <w:proofErr w:type="spellStart"/>
            <w:r w:rsidRPr="00A36D58">
              <w:rPr>
                <w:rFonts w:ascii="Arial" w:hAnsi="Arial" w:cs="Arial"/>
                <w:i/>
                <w:sz w:val="16"/>
                <w:szCs w:val="16"/>
                <w:lang w:val="en-US"/>
              </w:rPr>
              <w:t>organisational</w:t>
            </w:r>
            <w:proofErr w:type="spellEnd"/>
            <w:r w:rsidRPr="00A36D58">
              <w:rPr>
                <w:rFonts w:ascii="Arial" w:hAnsi="Arial" w:cs="Arial"/>
                <w:i/>
                <w:sz w:val="16"/>
                <w:szCs w:val="16"/>
                <w:lang w:val="en-US"/>
              </w:rPr>
              <w:t xml:space="preserve"> structure and the department responsible for the administration of the program </w:t>
            </w:r>
            <w:r w:rsidR="0096028D" w:rsidRPr="00A36D58">
              <w:rPr>
                <w:rFonts w:ascii="Arial" w:hAnsi="Arial" w:cs="Arial"/>
                <w:i/>
                <w:sz w:val="16"/>
                <w:szCs w:val="16"/>
                <w:lang w:val="en-US"/>
              </w:rPr>
              <w:t>is stated</w:t>
            </w:r>
            <w:r w:rsidRPr="00A36D58">
              <w:rPr>
                <w:rFonts w:ascii="Arial" w:hAnsi="Arial" w:cs="Arial"/>
                <w:i/>
                <w:sz w:val="16"/>
                <w:szCs w:val="16"/>
                <w:lang w:val="en-US"/>
              </w:rPr>
              <w:t xml:space="preserve">. The chains of responsibility for individuals and departments (Engineering, Production, Quality, Operations etc.) in respect of the program, together with the information and functions of any program control committees (reliability group), </w:t>
            </w:r>
            <w:proofErr w:type="gramStart"/>
            <w:r w:rsidRPr="00A36D58">
              <w:rPr>
                <w:rFonts w:ascii="Arial" w:hAnsi="Arial" w:cs="Arial"/>
                <w:i/>
                <w:sz w:val="16"/>
                <w:szCs w:val="16"/>
                <w:lang w:val="en-US"/>
              </w:rPr>
              <w:t>is</w:t>
            </w:r>
            <w:proofErr w:type="gramEnd"/>
            <w:r w:rsidRPr="00A36D58">
              <w:rPr>
                <w:rFonts w:ascii="Arial" w:hAnsi="Arial" w:cs="Arial"/>
                <w:i/>
                <w:sz w:val="16"/>
                <w:szCs w:val="16"/>
                <w:lang w:val="en-US"/>
              </w:rPr>
              <w:t xml:space="preserve"> defined. Participation of </w:t>
            </w:r>
            <w:r w:rsidR="0096028D" w:rsidRPr="00A36D58">
              <w:rPr>
                <w:rFonts w:ascii="Arial" w:hAnsi="Arial" w:cs="Arial"/>
                <w:i/>
                <w:sz w:val="16"/>
                <w:szCs w:val="16"/>
                <w:lang w:val="en-US"/>
              </w:rPr>
              <w:t>competent</w:t>
            </w:r>
            <w:r w:rsidRPr="00A36D58">
              <w:rPr>
                <w:rFonts w:ascii="Arial" w:hAnsi="Arial" w:cs="Arial"/>
                <w:i/>
                <w:sz w:val="16"/>
                <w:szCs w:val="16"/>
                <w:lang w:val="en-US"/>
              </w:rPr>
              <w:t xml:space="preserve"> authority is stated. </w:t>
            </w:r>
            <w:r w:rsidR="000C7897">
              <w:rPr>
                <w:rFonts w:ascii="Arial" w:hAnsi="Arial" w:cs="Arial"/>
                <w:i/>
                <w:sz w:val="16"/>
                <w:szCs w:val="16"/>
                <w:lang w:val="en-US"/>
              </w:rPr>
              <w:t>These</w:t>
            </w:r>
            <w:r w:rsidRPr="00A36D58">
              <w:rPr>
                <w:rFonts w:ascii="Arial" w:hAnsi="Arial" w:cs="Arial"/>
                <w:i/>
                <w:sz w:val="16"/>
                <w:szCs w:val="16"/>
                <w:lang w:val="en-US"/>
              </w:rPr>
              <w:t xml:space="preserve"> </w:t>
            </w:r>
            <w:proofErr w:type="spellStart"/>
            <w:proofErr w:type="gramStart"/>
            <w:r w:rsidR="000C7897" w:rsidRPr="00A36D58">
              <w:rPr>
                <w:rFonts w:ascii="Arial" w:hAnsi="Arial" w:cs="Arial"/>
                <w:i/>
                <w:sz w:val="16"/>
                <w:szCs w:val="16"/>
                <w:lang w:val="en-US"/>
              </w:rPr>
              <w:t>information</w:t>
            </w:r>
            <w:r w:rsidR="000C7897">
              <w:rPr>
                <w:rFonts w:ascii="Arial" w:hAnsi="Arial" w:cs="Arial"/>
                <w:i/>
                <w:sz w:val="16"/>
                <w:szCs w:val="16"/>
                <w:lang w:val="en-US"/>
              </w:rPr>
              <w:t>s</w:t>
            </w:r>
            <w:proofErr w:type="spellEnd"/>
            <w:proofErr w:type="gramEnd"/>
            <w:r w:rsidRPr="00A36D58">
              <w:rPr>
                <w:rFonts w:ascii="Arial" w:hAnsi="Arial" w:cs="Arial"/>
                <w:i/>
                <w:sz w:val="16"/>
                <w:szCs w:val="16"/>
                <w:lang w:val="en-US"/>
              </w:rPr>
              <w:t xml:space="preserve"> are contained in the </w:t>
            </w:r>
            <w:r w:rsidRPr="00D40E81">
              <w:rPr>
                <w:rFonts w:ascii="Arial" w:hAnsi="Arial" w:cs="Arial"/>
                <w:i/>
                <w:sz w:val="16"/>
                <w:szCs w:val="16"/>
                <w:lang w:val="en-US"/>
              </w:rPr>
              <w:t>CA</w:t>
            </w:r>
            <w:r w:rsidR="0096028D" w:rsidRPr="00D40E81">
              <w:rPr>
                <w:rFonts w:ascii="Arial" w:hAnsi="Arial" w:cs="Arial"/>
                <w:i/>
                <w:sz w:val="16"/>
                <w:szCs w:val="16"/>
                <w:lang w:val="en-US"/>
              </w:rPr>
              <w:t>(</w:t>
            </w:r>
            <w:r w:rsidRPr="00D40E81">
              <w:rPr>
                <w:rFonts w:ascii="Arial" w:hAnsi="Arial" w:cs="Arial"/>
                <w:i/>
                <w:sz w:val="16"/>
                <w:szCs w:val="16"/>
                <w:lang w:val="en-US"/>
              </w:rPr>
              <w:t>M</w:t>
            </w:r>
            <w:r w:rsidR="0096028D" w:rsidRPr="00D40E81">
              <w:rPr>
                <w:rFonts w:ascii="Arial" w:hAnsi="Arial" w:cs="Arial"/>
                <w:i/>
                <w:sz w:val="16"/>
                <w:szCs w:val="16"/>
                <w:lang w:val="en-US"/>
              </w:rPr>
              <w:t>)</w:t>
            </w:r>
            <w:r w:rsidRPr="00D40E81">
              <w:rPr>
                <w:rFonts w:ascii="Arial" w:hAnsi="Arial" w:cs="Arial"/>
                <w:i/>
                <w:sz w:val="16"/>
                <w:szCs w:val="16"/>
                <w:lang w:val="en-US"/>
              </w:rPr>
              <w:t>E</w:t>
            </w:r>
            <w:r w:rsidR="0096028D">
              <w:rPr>
                <w:rFonts w:ascii="Arial" w:hAnsi="Arial" w:cs="Arial"/>
                <w:i/>
                <w:sz w:val="16"/>
                <w:szCs w:val="16"/>
                <w:lang w:val="en-US"/>
              </w:rPr>
              <w:t>-FR</w:t>
            </w:r>
            <w:r w:rsidRPr="00A36D58">
              <w:rPr>
                <w:rFonts w:ascii="Arial" w:hAnsi="Arial" w:cs="Arial"/>
                <w:i/>
                <w:sz w:val="16"/>
                <w:szCs w:val="16"/>
                <w:lang w:val="en-US"/>
              </w:rPr>
              <w:t xml:space="preserve"> as appropriate.</w:t>
            </w:r>
          </w:p>
        </w:tc>
        <w:sdt>
          <w:sdtPr>
            <w:rPr>
              <w:rFonts w:ascii="Arial" w:hAnsi="Arial" w:cs="Arial"/>
            </w:rPr>
            <w:id w:val="1027376966"/>
            <w14:checkbox>
              <w14:checked w14:val="0"/>
              <w14:checkedState w14:val="2612" w14:font="MS Gothic"/>
              <w14:uncheckedState w14:val="2610" w14:font="MS Gothic"/>
            </w14:checkbox>
          </w:sdtPr>
          <w:sdtContent>
            <w:tc>
              <w:tcPr>
                <w:tcW w:w="709" w:type="dxa"/>
                <w:vAlign w:val="center"/>
              </w:tcPr>
              <w:p w14:paraId="2B4756B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14691260"/>
            <w14:checkbox>
              <w14:checked w14:val="0"/>
              <w14:checkedState w14:val="2612" w14:font="MS Gothic"/>
              <w14:uncheckedState w14:val="2610" w14:font="MS Gothic"/>
            </w14:checkbox>
          </w:sdtPr>
          <w:sdtContent>
            <w:tc>
              <w:tcPr>
                <w:tcW w:w="709" w:type="dxa"/>
                <w:vAlign w:val="center"/>
              </w:tcPr>
              <w:p w14:paraId="6AD75F7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6376F52E" w14:textId="77777777" w:rsidR="00D7493A" w:rsidRPr="00A82400" w:rsidRDefault="00D7493A" w:rsidP="0047194E">
            <w:pPr>
              <w:jc w:val="both"/>
              <w:rPr>
                <w:rFonts w:ascii="Arial" w:hAnsi="Arial" w:cs="Arial"/>
                <w:sz w:val="18"/>
                <w:szCs w:val="18"/>
              </w:rPr>
            </w:pPr>
          </w:p>
        </w:tc>
      </w:tr>
      <w:tr w:rsidR="00D7493A" w:rsidRPr="000B1D6E" w14:paraId="2C3ACA8B" w14:textId="77777777" w:rsidTr="003D3873">
        <w:trPr>
          <w:cantSplit/>
          <w:trHeight w:val="737"/>
        </w:trPr>
        <w:tc>
          <w:tcPr>
            <w:tcW w:w="675" w:type="dxa"/>
            <w:tcBorders>
              <w:left w:val="single" w:sz="4" w:space="0" w:color="auto"/>
            </w:tcBorders>
            <w:vAlign w:val="center"/>
          </w:tcPr>
          <w:p w14:paraId="1A47222B" w14:textId="77777777" w:rsidR="00D7493A" w:rsidRPr="0033261D" w:rsidRDefault="00D7493A" w:rsidP="001D21BB">
            <w:pPr>
              <w:rPr>
                <w:rFonts w:ascii="Arial" w:hAnsi="Arial" w:cs="Arial"/>
                <w:sz w:val="16"/>
                <w:szCs w:val="16"/>
              </w:rPr>
            </w:pPr>
            <w:r>
              <w:rPr>
                <w:rFonts w:ascii="Arial" w:hAnsi="Arial" w:cs="Arial"/>
                <w:sz w:val="16"/>
                <w:szCs w:val="16"/>
              </w:rPr>
              <w:t>6.11</w:t>
            </w:r>
          </w:p>
        </w:tc>
        <w:tc>
          <w:tcPr>
            <w:tcW w:w="4536" w:type="dxa"/>
            <w:tcBorders>
              <w:left w:val="single" w:sz="4" w:space="0" w:color="auto"/>
            </w:tcBorders>
            <w:vAlign w:val="center"/>
          </w:tcPr>
          <w:p w14:paraId="35F67FD9" w14:textId="77777777" w:rsidR="00D7493A" w:rsidRDefault="00D7493A" w:rsidP="003D3873">
            <w:pPr>
              <w:jc w:val="both"/>
              <w:rPr>
                <w:rFonts w:ascii="Arial" w:hAnsi="Arial" w:cs="Arial"/>
                <w:sz w:val="18"/>
                <w:szCs w:val="18"/>
              </w:rPr>
            </w:pPr>
            <w:r>
              <w:rPr>
                <w:rFonts w:ascii="Arial" w:hAnsi="Arial" w:cs="Arial"/>
                <w:sz w:val="18"/>
                <w:szCs w:val="18"/>
              </w:rPr>
              <w:t>Le programme contient les informations suivantes (pour approbation par OSAC) :</w:t>
            </w:r>
          </w:p>
          <w:p w14:paraId="4C937276" w14:textId="77777777" w:rsidR="00D7493A" w:rsidRDefault="00D7493A" w:rsidP="003D3873">
            <w:pPr>
              <w:pStyle w:val="Paragraphedeliste"/>
              <w:numPr>
                <w:ilvl w:val="0"/>
                <w:numId w:val="39"/>
              </w:numPr>
              <w:jc w:val="both"/>
              <w:rPr>
                <w:rFonts w:ascii="Arial" w:hAnsi="Arial" w:cs="Arial"/>
                <w:sz w:val="18"/>
                <w:szCs w:val="18"/>
              </w:rPr>
            </w:pPr>
            <w:r>
              <w:rPr>
                <w:rFonts w:ascii="Arial" w:hAnsi="Arial" w:cs="Arial"/>
                <w:sz w:val="18"/>
                <w:szCs w:val="18"/>
              </w:rPr>
              <w:t>Format et contenu des rapports de routine.</w:t>
            </w:r>
          </w:p>
          <w:p w14:paraId="4F9AEF69" w14:textId="77777777" w:rsidR="00D7493A" w:rsidRDefault="00D7493A" w:rsidP="003D3873">
            <w:pPr>
              <w:pStyle w:val="Paragraphedeliste"/>
              <w:numPr>
                <w:ilvl w:val="0"/>
                <w:numId w:val="39"/>
              </w:numPr>
              <w:jc w:val="both"/>
              <w:rPr>
                <w:rFonts w:ascii="Arial" w:hAnsi="Arial" w:cs="Arial"/>
                <w:sz w:val="18"/>
                <w:szCs w:val="18"/>
              </w:rPr>
            </w:pPr>
            <w:r>
              <w:rPr>
                <w:rFonts w:ascii="Arial" w:hAnsi="Arial" w:cs="Arial"/>
                <w:sz w:val="18"/>
                <w:szCs w:val="18"/>
              </w:rPr>
              <w:t>Echéancier de production et de distribution des rapports.</w:t>
            </w:r>
          </w:p>
          <w:p w14:paraId="05DF611F" w14:textId="77777777" w:rsidR="00D7493A" w:rsidRPr="003D3873" w:rsidRDefault="00D7493A" w:rsidP="003D3873">
            <w:pPr>
              <w:pStyle w:val="Paragraphedeliste"/>
              <w:numPr>
                <w:ilvl w:val="0"/>
                <w:numId w:val="39"/>
              </w:numPr>
              <w:jc w:val="both"/>
              <w:rPr>
                <w:rFonts w:ascii="Arial" w:hAnsi="Arial" w:cs="Arial"/>
                <w:sz w:val="18"/>
                <w:szCs w:val="18"/>
              </w:rPr>
            </w:pPr>
            <w:r>
              <w:rPr>
                <w:rFonts w:ascii="Arial" w:hAnsi="Arial" w:cs="Arial"/>
                <w:sz w:val="18"/>
                <w:szCs w:val="18"/>
              </w:rPr>
              <w:t>Format et contenu des rapports envoyés lors d’une demande d’extension de butée d’entretien et pour l’amendement du PE.</w:t>
            </w:r>
          </w:p>
          <w:p w14:paraId="659D8ACC" w14:textId="79668DC1"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reliability </w:t>
            </w:r>
            <w:proofErr w:type="spellStart"/>
            <w:r w:rsidRPr="00A36D58">
              <w:rPr>
                <w:rFonts w:ascii="Arial" w:hAnsi="Arial" w:cs="Arial"/>
                <w:i/>
                <w:sz w:val="16"/>
                <w:szCs w:val="16"/>
                <w:lang w:val="en-US"/>
              </w:rPr>
              <w:t>programme</w:t>
            </w:r>
            <w:proofErr w:type="spellEnd"/>
            <w:r w:rsidRPr="00A36D58">
              <w:rPr>
                <w:rFonts w:ascii="Arial" w:hAnsi="Arial" w:cs="Arial"/>
                <w:i/>
                <w:sz w:val="16"/>
                <w:szCs w:val="16"/>
                <w:lang w:val="en-US"/>
              </w:rPr>
              <w:t xml:space="preserve"> contains the following information (to be submitted to OSAC for approval</w:t>
            </w:r>
            <w:r w:rsidR="0096028D" w:rsidRPr="00A36D58">
              <w:rPr>
                <w:rFonts w:ascii="Arial" w:hAnsi="Arial" w:cs="Arial"/>
                <w:i/>
                <w:sz w:val="16"/>
                <w:szCs w:val="16"/>
                <w:lang w:val="en-US"/>
              </w:rPr>
              <w:t>):</w:t>
            </w:r>
          </w:p>
          <w:p w14:paraId="67E29836" w14:textId="77777777" w:rsidR="00D7493A" w:rsidRPr="00A36D58" w:rsidRDefault="00D7493A" w:rsidP="003D3873">
            <w:pPr>
              <w:pStyle w:val="Paragraphedeliste"/>
              <w:numPr>
                <w:ilvl w:val="0"/>
                <w:numId w:val="40"/>
              </w:numPr>
              <w:jc w:val="both"/>
              <w:rPr>
                <w:rFonts w:ascii="Arial" w:hAnsi="Arial" w:cs="Arial"/>
                <w:i/>
                <w:sz w:val="16"/>
                <w:szCs w:val="16"/>
                <w:lang w:val="en-US"/>
              </w:rPr>
            </w:pPr>
            <w:r w:rsidRPr="00A36D58">
              <w:rPr>
                <w:rFonts w:ascii="Arial" w:hAnsi="Arial" w:cs="Arial"/>
                <w:i/>
                <w:sz w:val="16"/>
                <w:szCs w:val="16"/>
                <w:lang w:val="en-US"/>
              </w:rPr>
              <w:t>The format and content of routine reports.</w:t>
            </w:r>
          </w:p>
          <w:p w14:paraId="7AF6433A" w14:textId="6E592610" w:rsidR="00D7493A" w:rsidRPr="00A36D58" w:rsidRDefault="00D7493A" w:rsidP="003D3873">
            <w:pPr>
              <w:pStyle w:val="Paragraphedeliste"/>
              <w:numPr>
                <w:ilvl w:val="0"/>
                <w:numId w:val="40"/>
              </w:numPr>
              <w:jc w:val="both"/>
              <w:rPr>
                <w:rFonts w:ascii="Arial" w:hAnsi="Arial" w:cs="Arial"/>
                <w:sz w:val="18"/>
                <w:szCs w:val="18"/>
                <w:lang w:val="en-US"/>
              </w:rPr>
            </w:pPr>
            <w:r w:rsidRPr="00A36D58">
              <w:rPr>
                <w:rFonts w:ascii="Arial" w:hAnsi="Arial" w:cs="Arial"/>
                <w:i/>
                <w:sz w:val="16"/>
                <w:szCs w:val="16"/>
                <w:lang w:val="en-US"/>
              </w:rPr>
              <w:t xml:space="preserve">The time scales </w:t>
            </w:r>
            <w:r w:rsidR="0096028D" w:rsidRPr="00A36D58">
              <w:rPr>
                <w:rFonts w:ascii="Arial" w:hAnsi="Arial" w:cs="Arial"/>
                <w:i/>
                <w:sz w:val="16"/>
                <w:szCs w:val="16"/>
                <w:lang w:val="en-US"/>
              </w:rPr>
              <w:t>to produce</w:t>
            </w:r>
            <w:r w:rsidRPr="00A36D58">
              <w:rPr>
                <w:rFonts w:ascii="Arial" w:hAnsi="Arial" w:cs="Arial"/>
                <w:i/>
                <w:sz w:val="16"/>
                <w:szCs w:val="16"/>
                <w:lang w:val="en-US"/>
              </w:rPr>
              <w:t xml:space="preserve"> reports together with their distribution.</w:t>
            </w:r>
          </w:p>
          <w:p w14:paraId="547E12B0" w14:textId="77777777" w:rsidR="00D7493A" w:rsidRPr="00A36D58" w:rsidRDefault="00D7493A" w:rsidP="003D3873">
            <w:pPr>
              <w:pStyle w:val="Paragraphedeliste"/>
              <w:numPr>
                <w:ilvl w:val="0"/>
                <w:numId w:val="40"/>
              </w:numPr>
              <w:jc w:val="both"/>
              <w:rPr>
                <w:rFonts w:ascii="Arial" w:hAnsi="Arial" w:cs="Arial"/>
                <w:i/>
                <w:sz w:val="16"/>
                <w:szCs w:val="16"/>
                <w:lang w:val="en-US"/>
              </w:rPr>
            </w:pPr>
            <w:r w:rsidRPr="00A36D58">
              <w:rPr>
                <w:rFonts w:ascii="Arial" w:hAnsi="Arial" w:cs="Arial"/>
                <w:i/>
                <w:sz w:val="16"/>
                <w:szCs w:val="16"/>
                <w:lang w:val="en-US"/>
              </w:rPr>
              <w:t xml:space="preserve">The format and content of reports </w:t>
            </w:r>
            <w:proofErr w:type="gramStart"/>
            <w:r w:rsidRPr="00A36D58">
              <w:rPr>
                <w:rFonts w:ascii="Arial" w:hAnsi="Arial" w:cs="Arial"/>
                <w:i/>
                <w:sz w:val="16"/>
                <w:szCs w:val="16"/>
                <w:lang w:val="en-US"/>
              </w:rPr>
              <w:t>supporting</w:t>
            </w:r>
            <w:proofErr w:type="gramEnd"/>
            <w:r w:rsidRPr="00A36D58">
              <w:rPr>
                <w:rFonts w:ascii="Arial" w:hAnsi="Arial" w:cs="Arial"/>
                <w:i/>
                <w:sz w:val="16"/>
                <w:szCs w:val="16"/>
                <w:lang w:val="en-US"/>
              </w:rPr>
              <w:t xml:space="preserve"> request for increases in periods between maintenance (escalation) and for amendments to the approved maintenance </w:t>
            </w:r>
            <w:proofErr w:type="spellStart"/>
            <w:r w:rsidRPr="00A36D58">
              <w:rPr>
                <w:rFonts w:ascii="Arial" w:hAnsi="Arial" w:cs="Arial"/>
                <w:i/>
                <w:sz w:val="16"/>
                <w:szCs w:val="16"/>
                <w:lang w:val="en-US"/>
              </w:rPr>
              <w:t>programme</w:t>
            </w:r>
            <w:proofErr w:type="spellEnd"/>
            <w:r w:rsidRPr="00A36D58">
              <w:rPr>
                <w:rFonts w:ascii="Arial" w:hAnsi="Arial" w:cs="Arial"/>
                <w:i/>
                <w:sz w:val="16"/>
                <w:szCs w:val="16"/>
                <w:lang w:val="en-US"/>
              </w:rPr>
              <w:t>.</w:t>
            </w:r>
          </w:p>
        </w:tc>
        <w:sdt>
          <w:sdtPr>
            <w:rPr>
              <w:rFonts w:ascii="Arial" w:hAnsi="Arial" w:cs="Arial"/>
            </w:rPr>
            <w:id w:val="-138966165"/>
            <w14:checkbox>
              <w14:checked w14:val="0"/>
              <w14:checkedState w14:val="2612" w14:font="MS Gothic"/>
              <w14:uncheckedState w14:val="2610" w14:font="MS Gothic"/>
            </w14:checkbox>
          </w:sdtPr>
          <w:sdtContent>
            <w:tc>
              <w:tcPr>
                <w:tcW w:w="709" w:type="dxa"/>
                <w:vAlign w:val="center"/>
              </w:tcPr>
              <w:p w14:paraId="039FC54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96017522"/>
            <w14:checkbox>
              <w14:checked w14:val="0"/>
              <w14:checkedState w14:val="2612" w14:font="MS Gothic"/>
              <w14:uncheckedState w14:val="2610" w14:font="MS Gothic"/>
            </w14:checkbox>
          </w:sdtPr>
          <w:sdtContent>
            <w:tc>
              <w:tcPr>
                <w:tcW w:w="709" w:type="dxa"/>
                <w:vAlign w:val="center"/>
              </w:tcPr>
              <w:p w14:paraId="235FF86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33C874EF" w14:textId="77777777" w:rsidR="00D7493A" w:rsidRPr="00A82400" w:rsidRDefault="00D7493A" w:rsidP="0047194E">
            <w:pPr>
              <w:jc w:val="both"/>
              <w:rPr>
                <w:rFonts w:ascii="Arial" w:hAnsi="Arial" w:cs="Arial"/>
                <w:sz w:val="18"/>
                <w:szCs w:val="18"/>
              </w:rPr>
            </w:pPr>
          </w:p>
        </w:tc>
      </w:tr>
      <w:tr w:rsidR="00D7493A" w:rsidRPr="000B1D6E" w14:paraId="0F2B7095" w14:textId="77777777" w:rsidTr="00C46659">
        <w:trPr>
          <w:cantSplit/>
        </w:trPr>
        <w:tc>
          <w:tcPr>
            <w:tcW w:w="675" w:type="dxa"/>
            <w:tcBorders>
              <w:left w:val="single" w:sz="4" w:space="0" w:color="auto"/>
            </w:tcBorders>
            <w:vAlign w:val="center"/>
          </w:tcPr>
          <w:p w14:paraId="6679088A" w14:textId="77777777" w:rsidR="00D7493A" w:rsidRPr="0033261D" w:rsidRDefault="00D7493A" w:rsidP="001D21BB">
            <w:pPr>
              <w:rPr>
                <w:rFonts w:ascii="Arial" w:hAnsi="Arial" w:cs="Arial"/>
                <w:sz w:val="16"/>
                <w:szCs w:val="16"/>
              </w:rPr>
            </w:pPr>
            <w:r>
              <w:rPr>
                <w:rFonts w:ascii="Arial" w:hAnsi="Arial" w:cs="Arial"/>
                <w:sz w:val="16"/>
                <w:szCs w:val="16"/>
              </w:rPr>
              <w:lastRenderedPageBreak/>
              <w:t>6.12</w:t>
            </w:r>
          </w:p>
        </w:tc>
        <w:tc>
          <w:tcPr>
            <w:tcW w:w="4536" w:type="dxa"/>
            <w:tcBorders>
              <w:left w:val="single" w:sz="4" w:space="0" w:color="auto"/>
            </w:tcBorders>
            <w:vAlign w:val="center"/>
          </w:tcPr>
          <w:p w14:paraId="4C49925D" w14:textId="77777777" w:rsidR="00D7493A" w:rsidRPr="003D3873" w:rsidRDefault="00D7493A" w:rsidP="003D3873">
            <w:pPr>
              <w:jc w:val="both"/>
              <w:rPr>
                <w:rFonts w:ascii="Arial" w:hAnsi="Arial" w:cs="Arial"/>
                <w:sz w:val="18"/>
                <w:szCs w:val="18"/>
              </w:rPr>
            </w:pPr>
            <w:r w:rsidRPr="003D3873">
              <w:rPr>
                <w:rFonts w:ascii="Arial" w:hAnsi="Arial" w:cs="Arial"/>
                <w:sz w:val="18"/>
                <w:szCs w:val="18"/>
              </w:rPr>
              <w:t>Le programme décrit les procédures et les responsabilités individuelles en ce qui concerne le contrôle continu de l'efficacité du programme dans son ensemble. Les délais et les procédures pour les examens réguliers et non réguliers du contrôle de la maintenance sont détaillés (examens progressifs, mensuels, trimestriels ou annuels, procédures en cas de dépassement des "normes" ou des "niveaux d'alerte" de fiabilité, etc.)</w:t>
            </w:r>
          </w:p>
          <w:p w14:paraId="3D80D9C5"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The </w:t>
            </w:r>
            <w:proofErr w:type="spellStart"/>
            <w:r w:rsidRPr="00A36D58">
              <w:rPr>
                <w:rFonts w:ascii="Arial" w:hAnsi="Arial" w:cs="Arial"/>
                <w:i/>
                <w:sz w:val="16"/>
                <w:szCs w:val="16"/>
                <w:lang w:val="en-US"/>
              </w:rPr>
              <w:t>programme</w:t>
            </w:r>
            <w:proofErr w:type="spellEnd"/>
            <w:r w:rsidRPr="00A36D58">
              <w:rPr>
                <w:rFonts w:ascii="Arial" w:hAnsi="Arial" w:cs="Arial"/>
                <w:i/>
                <w:sz w:val="16"/>
                <w:szCs w:val="16"/>
                <w:lang w:val="en-US"/>
              </w:rPr>
              <w:t xml:space="preserve"> describes the procedures and individual responsibilities in respect of continuous monitoring of the effectiveness of the </w:t>
            </w:r>
            <w:proofErr w:type="spellStart"/>
            <w:proofErr w:type="gramStart"/>
            <w:r w:rsidRPr="00A36D58">
              <w:rPr>
                <w:rFonts w:ascii="Arial" w:hAnsi="Arial" w:cs="Arial"/>
                <w:i/>
                <w:sz w:val="16"/>
                <w:szCs w:val="16"/>
                <w:lang w:val="en-US"/>
              </w:rPr>
              <w:t>programme</w:t>
            </w:r>
            <w:proofErr w:type="spellEnd"/>
            <w:r w:rsidRPr="00A36D58">
              <w:rPr>
                <w:rFonts w:ascii="Arial" w:hAnsi="Arial" w:cs="Arial"/>
                <w:i/>
                <w:sz w:val="16"/>
                <w:szCs w:val="16"/>
                <w:lang w:val="en-US"/>
              </w:rPr>
              <w:t xml:space="preserve"> as a whole</w:t>
            </w:r>
            <w:proofErr w:type="gramEnd"/>
            <w:r w:rsidRPr="00A36D58">
              <w:rPr>
                <w:rFonts w:ascii="Arial" w:hAnsi="Arial" w:cs="Arial"/>
                <w:i/>
                <w:sz w:val="16"/>
                <w:szCs w:val="16"/>
                <w:lang w:val="en-US"/>
              </w:rPr>
              <w:t>. The time periods and the procedures for both routine and non-routine reviews of maintenance control are detailed (progressive, monthly, quarterly, or annual reviews, procedures following reliability ‘standards’ or ‘alert levels’ being exceeded, etc.)</w:t>
            </w:r>
          </w:p>
        </w:tc>
        <w:sdt>
          <w:sdtPr>
            <w:rPr>
              <w:rFonts w:ascii="Arial" w:hAnsi="Arial" w:cs="Arial"/>
            </w:rPr>
            <w:id w:val="-1463725259"/>
            <w14:checkbox>
              <w14:checked w14:val="0"/>
              <w14:checkedState w14:val="2612" w14:font="MS Gothic"/>
              <w14:uncheckedState w14:val="2610" w14:font="MS Gothic"/>
            </w14:checkbox>
          </w:sdtPr>
          <w:sdtContent>
            <w:tc>
              <w:tcPr>
                <w:tcW w:w="709" w:type="dxa"/>
                <w:vAlign w:val="center"/>
              </w:tcPr>
              <w:p w14:paraId="132F283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696813116"/>
            <w14:checkbox>
              <w14:checked w14:val="0"/>
              <w14:checkedState w14:val="2612" w14:font="MS Gothic"/>
              <w14:uncheckedState w14:val="2610" w14:font="MS Gothic"/>
            </w14:checkbox>
          </w:sdtPr>
          <w:sdtContent>
            <w:tc>
              <w:tcPr>
                <w:tcW w:w="709" w:type="dxa"/>
                <w:vAlign w:val="center"/>
              </w:tcPr>
              <w:p w14:paraId="1325C089" w14:textId="1D59EB5D" w:rsidR="00D7493A" w:rsidRPr="0033261D" w:rsidRDefault="002426F4" w:rsidP="00633F5B">
                <w:pPr>
                  <w:jc w:val="center"/>
                  <w:rPr>
                    <w:rFonts w:ascii="Arial" w:hAnsi="Arial" w:cs="Arial"/>
                    <w:sz w:val="20"/>
                    <w:szCs w:val="20"/>
                  </w:rPr>
                </w:pPr>
                <w:r>
                  <w:rPr>
                    <w:rFonts w:ascii="MS Gothic" w:eastAsia="MS Gothic" w:hAnsi="MS Gothic" w:cs="Arial" w:hint="eastAsia"/>
                  </w:rPr>
                  <w:t>☐</w:t>
                </w:r>
              </w:p>
            </w:tc>
          </w:sdtContent>
        </w:sdt>
        <w:tc>
          <w:tcPr>
            <w:tcW w:w="3402" w:type="dxa"/>
            <w:vAlign w:val="center"/>
          </w:tcPr>
          <w:p w14:paraId="2A580E5B" w14:textId="77777777" w:rsidR="00D7493A" w:rsidRPr="00A82400" w:rsidRDefault="00D7493A" w:rsidP="0047194E">
            <w:pPr>
              <w:jc w:val="both"/>
              <w:rPr>
                <w:rFonts w:ascii="Arial" w:hAnsi="Arial" w:cs="Arial"/>
                <w:sz w:val="18"/>
                <w:szCs w:val="18"/>
              </w:rPr>
            </w:pPr>
          </w:p>
        </w:tc>
      </w:tr>
      <w:tr w:rsidR="00D7493A" w:rsidRPr="000B1D6E" w14:paraId="1C71D08E" w14:textId="77777777" w:rsidTr="00C46659">
        <w:trPr>
          <w:cantSplit/>
          <w:trHeight w:val="737"/>
        </w:trPr>
        <w:tc>
          <w:tcPr>
            <w:tcW w:w="675" w:type="dxa"/>
            <w:tcBorders>
              <w:left w:val="single" w:sz="4" w:space="0" w:color="auto"/>
            </w:tcBorders>
            <w:vAlign w:val="center"/>
          </w:tcPr>
          <w:p w14:paraId="108ACE76" w14:textId="77777777" w:rsidR="00D7493A" w:rsidRPr="0033261D" w:rsidRDefault="00D7493A" w:rsidP="001D21BB">
            <w:pPr>
              <w:rPr>
                <w:rFonts w:ascii="Arial" w:hAnsi="Arial" w:cs="Arial"/>
                <w:sz w:val="16"/>
                <w:szCs w:val="16"/>
              </w:rPr>
            </w:pPr>
            <w:r>
              <w:rPr>
                <w:rFonts w:ascii="Arial" w:hAnsi="Arial" w:cs="Arial"/>
                <w:sz w:val="16"/>
                <w:szCs w:val="16"/>
              </w:rPr>
              <w:t>6.13</w:t>
            </w:r>
          </w:p>
        </w:tc>
        <w:tc>
          <w:tcPr>
            <w:tcW w:w="4536" w:type="dxa"/>
            <w:tcBorders>
              <w:left w:val="single" w:sz="4" w:space="0" w:color="auto"/>
            </w:tcBorders>
            <w:vAlign w:val="center"/>
          </w:tcPr>
          <w:p w14:paraId="381F3F89" w14:textId="77777777" w:rsidR="00D7493A" w:rsidRDefault="00D7493A" w:rsidP="003D3873">
            <w:pPr>
              <w:jc w:val="both"/>
              <w:rPr>
                <w:rFonts w:ascii="Arial" w:hAnsi="Arial" w:cs="Arial"/>
                <w:sz w:val="18"/>
                <w:szCs w:val="18"/>
              </w:rPr>
            </w:pPr>
            <w:r>
              <w:rPr>
                <w:rFonts w:ascii="Arial" w:hAnsi="Arial" w:cs="Arial"/>
                <w:sz w:val="18"/>
                <w:szCs w:val="18"/>
              </w:rPr>
              <w:t>En cas d’accord de mise en commun de données, le programme traite des points suivants :</w:t>
            </w:r>
          </w:p>
          <w:p w14:paraId="21D54D3A" w14:textId="77777777" w:rsidR="00D7493A" w:rsidRDefault="00D7493A" w:rsidP="003D3873">
            <w:pPr>
              <w:pStyle w:val="Paragraphedeliste"/>
              <w:numPr>
                <w:ilvl w:val="0"/>
                <w:numId w:val="41"/>
              </w:numPr>
              <w:jc w:val="both"/>
              <w:rPr>
                <w:rFonts w:ascii="Arial" w:hAnsi="Arial" w:cs="Arial"/>
                <w:sz w:val="18"/>
                <w:szCs w:val="18"/>
              </w:rPr>
            </w:pPr>
            <w:r>
              <w:rPr>
                <w:rFonts w:ascii="Arial" w:hAnsi="Arial" w:cs="Arial"/>
                <w:sz w:val="18"/>
                <w:szCs w:val="18"/>
              </w:rPr>
              <w:t>Similarité dans l’utilisation qui est faite des aéronefs d’une source à l’autre.</w:t>
            </w:r>
          </w:p>
          <w:p w14:paraId="0F007779" w14:textId="77777777" w:rsidR="00D7493A" w:rsidRDefault="00D7493A" w:rsidP="003D3873">
            <w:pPr>
              <w:pStyle w:val="Paragraphedeliste"/>
              <w:numPr>
                <w:ilvl w:val="0"/>
                <w:numId w:val="41"/>
              </w:numPr>
              <w:jc w:val="both"/>
              <w:rPr>
                <w:rFonts w:ascii="Arial" w:hAnsi="Arial" w:cs="Arial"/>
                <w:sz w:val="18"/>
                <w:szCs w:val="18"/>
              </w:rPr>
            </w:pPr>
            <w:r>
              <w:rPr>
                <w:rFonts w:ascii="Arial" w:hAnsi="Arial" w:cs="Arial"/>
                <w:sz w:val="18"/>
                <w:szCs w:val="18"/>
              </w:rPr>
              <w:t>Evaluation réalisée en cas de changement de source.</w:t>
            </w:r>
          </w:p>
          <w:p w14:paraId="1FF428C9" w14:textId="77777777" w:rsidR="00D7493A" w:rsidRDefault="00D7493A" w:rsidP="003D3873">
            <w:pPr>
              <w:pStyle w:val="Paragraphedeliste"/>
              <w:numPr>
                <w:ilvl w:val="0"/>
                <w:numId w:val="41"/>
              </w:numPr>
              <w:jc w:val="both"/>
              <w:rPr>
                <w:rFonts w:ascii="Arial" w:hAnsi="Arial" w:cs="Arial"/>
                <w:sz w:val="18"/>
                <w:szCs w:val="18"/>
              </w:rPr>
            </w:pPr>
            <w:r>
              <w:rPr>
                <w:rFonts w:ascii="Arial" w:hAnsi="Arial" w:cs="Arial"/>
                <w:sz w:val="18"/>
                <w:szCs w:val="18"/>
              </w:rPr>
              <w:t>Modalités de participation aux programmes de fiabilité des constructeurs.</w:t>
            </w:r>
          </w:p>
          <w:p w14:paraId="74CD79F6"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 xml:space="preserve">In case of pooling arrangements, the </w:t>
            </w:r>
            <w:proofErr w:type="spellStart"/>
            <w:r w:rsidRPr="00A36D58">
              <w:rPr>
                <w:rFonts w:ascii="Arial" w:hAnsi="Arial" w:cs="Arial"/>
                <w:i/>
                <w:sz w:val="16"/>
                <w:szCs w:val="16"/>
                <w:lang w:val="en-US"/>
              </w:rPr>
              <w:t>programme</w:t>
            </w:r>
            <w:proofErr w:type="spellEnd"/>
            <w:r w:rsidRPr="00A36D58">
              <w:rPr>
                <w:rFonts w:ascii="Arial" w:hAnsi="Arial" w:cs="Arial"/>
                <w:i/>
                <w:sz w:val="16"/>
                <w:szCs w:val="16"/>
                <w:lang w:val="en-US"/>
              </w:rPr>
              <w:t xml:space="preserve"> </w:t>
            </w:r>
            <w:proofErr w:type="gramStart"/>
            <w:r w:rsidRPr="00A36D58">
              <w:rPr>
                <w:rFonts w:ascii="Arial" w:hAnsi="Arial" w:cs="Arial"/>
                <w:i/>
                <w:sz w:val="16"/>
                <w:szCs w:val="16"/>
                <w:lang w:val="en-US"/>
              </w:rPr>
              <w:t>covers :</w:t>
            </w:r>
            <w:proofErr w:type="gramEnd"/>
          </w:p>
          <w:p w14:paraId="09CCD57F" w14:textId="77777777" w:rsidR="00D7493A" w:rsidRPr="00A36D58" w:rsidRDefault="00D7493A" w:rsidP="003D3873">
            <w:pPr>
              <w:pStyle w:val="Paragraphedeliste"/>
              <w:numPr>
                <w:ilvl w:val="0"/>
                <w:numId w:val="42"/>
              </w:numPr>
              <w:jc w:val="both"/>
              <w:rPr>
                <w:rFonts w:ascii="Arial" w:hAnsi="Arial" w:cs="Arial"/>
                <w:i/>
                <w:sz w:val="16"/>
                <w:szCs w:val="16"/>
                <w:lang w:val="en-US"/>
              </w:rPr>
            </w:pPr>
            <w:r w:rsidRPr="00A36D58">
              <w:rPr>
                <w:rFonts w:ascii="Arial" w:hAnsi="Arial" w:cs="Arial"/>
                <w:i/>
                <w:sz w:val="16"/>
                <w:szCs w:val="16"/>
                <w:lang w:val="en-US"/>
              </w:rPr>
              <w:t>Similarities in aircraft usage from one source to another.</w:t>
            </w:r>
          </w:p>
          <w:p w14:paraId="122717D2" w14:textId="77777777" w:rsidR="00D7493A" w:rsidRPr="00A36D58" w:rsidRDefault="00D7493A" w:rsidP="003D3873">
            <w:pPr>
              <w:pStyle w:val="Paragraphedeliste"/>
              <w:numPr>
                <w:ilvl w:val="0"/>
                <w:numId w:val="42"/>
              </w:numPr>
              <w:jc w:val="both"/>
              <w:rPr>
                <w:rFonts w:ascii="Arial" w:hAnsi="Arial" w:cs="Arial"/>
                <w:i/>
                <w:sz w:val="16"/>
                <w:szCs w:val="16"/>
                <w:lang w:val="en-US"/>
              </w:rPr>
            </w:pPr>
            <w:r w:rsidRPr="00A36D58">
              <w:rPr>
                <w:rFonts w:ascii="Arial" w:hAnsi="Arial" w:cs="Arial"/>
                <w:i/>
                <w:sz w:val="16"/>
                <w:szCs w:val="16"/>
                <w:lang w:val="en-US"/>
              </w:rPr>
              <w:t xml:space="preserve">Assessment </w:t>
            </w:r>
            <w:proofErr w:type="gramStart"/>
            <w:r w:rsidRPr="00A36D58">
              <w:rPr>
                <w:rFonts w:ascii="Arial" w:hAnsi="Arial" w:cs="Arial"/>
                <w:i/>
                <w:sz w:val="16"/>
                <w:szCs w:val="16"/>
                <w:lang w:val="en-US"/>
              </w:rPr>
              <w:t>carried</w:t>
            </w:r>
            <w:proofErr w:type="gramEnd"/>
            <w:r w:rsidRPr="00A36D58">
              <w:rPr>
                <w:rFonts w:ascii="Arial" w:hAnsi="Arial" w:cs="Arial"/>
                <w:i/>
                <w:sz w:val="16"/>
                <w:szCs w:val="16"/>
                <w:lang w:val="en-US"/>
              </w:rPr>
              <w:t xml:space="preserve"> out in the event of a change in the sources.</w:t>
            </w:r>
          </w:p>
          <w:p w14:paraId="00C98CFD" w14:textId="77777777" w:rsidR="00D7493A" w:rsidRPr="00A36D58" w:rsidRDefault="00D7493A" w:rsidP="003D3873">
            <w:pPr>
              <w:pStyle w:val="Paragraphedeliste"/>
              <w:numPr>
                <w:ilvl w:val="0"/>
                <w:numId w:val="42"/>
              </w:numPr>
              <w:jc w:val="both"/>
              <w:rPr>
                <w:rFonts w:ascii="Arial" w:hAnsi="Arial" w:cs="Arial"/>
                <w:i/>
                <w:sz w:val="16"/>
                <w:szCs w:val="16"/>
                <w:lang w:val="en-US"/>
              </w:rPr>
            </w:pPr>
            <w:r w:rsidRPr="00A36D58">
              <w:rPr>
                <w:rFonts w:ascii="Arial" w:hAnsi="Arial" w:cs="Arial"/>
                <w:i/>
                <w:sz w:val="16"/>
                <w:szCs w:val="16"/>
                <w:lang w:val="en-US"/>
              </w:rPr>
              <w:t xml:space="preserve">Arrangements for participation in manufacturer’s reliability </w:t>
            </w:r>
            <w:proofErr w:type="spellStart"/>
            <w:r w:rsidRPr="00A36D58">
              <w:rPr>
                <w:rFonts w:ascii="Arial" w:hAnsi="Arial" w:cs="Arial"/>
                <w:i/>
                <w:sz w:val="16"/>
                <w:szCs w:val="16"/>
                <w:lang w:val="en-US"/>
              </w:rPr>
              <w:t>programmes</w:t>
            </w:r>
            <w:proofErr w:type="spellEnd"/>
            <w:r w:rsidRPr="00A36D58">
              <w:rPr>
                <w:rFonts w:ascii="Arial" w:hAnsi="Arial" w:cs="Arial"/>
                <w:i/>
                <w:sz w:val="16"/>
                <w:szCs w:val="16"/>
                <w:lang w:val="en-US"/>
              </w:rPr>
              <w:t>.</w:t>
            </w:r>
          </w:p>
        </w:tc>
        <w:sdt>
          <w:sdtPr>
            <w:rPr>
              <w:rFonts w:ascii="Arial" w:hAnsi="Arial" w:cs="Arial"/>
            </w:rPr>
            <w:id w:val="1656035538"/>
            <w14:checkbox>
              <w14:checked w14:val="0"/>
              <w14:checkedState w14:val="2612" w14:font="MS Gothic"/>
              <w14:uncheckedState w14:val="2610" w14:font="MS Gothic"/>
            </w14:checkbox>
          </w:sdtPr>
          <w:sdtContent>
            <w:tc>
              <w:tcPr>
                <w:tcW w:w="709" w:type="dxa"/>
                <w:vAlign w:val="center"/>
              </w:tcPr>
              <w:p w14:paraId="4F32742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12284300"/>
            <w14:checkbox>
              <w14:checked w14:val="0"/>
              <w14:checkedState w14:val="2612" w14:font="MS Gothic"/>
              <w14:uncheckedState w14:val="2610" w14:font="MS Gothic"/>
            </w14:checkbox>
          </w:sdtPr>
          <w:sdtContent>
            <w:tc>
              <w:tcPr>
                <w:tcW w:w="709" w:type="dxa"/>
                <w:vAlign w:val="center"/>
              </w:tcPr>
              <w:p w14:paraId="5D9E65B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vAlign w:val="center"/>
          </w:tcPr>
          <w:p w14:paraId="20B009B9" w14:textId="77777777" w:rsidR="00D7493A" w:rsidRPr="00A82400" w:rsidRDefault="00D7493A" w:rsidP="0047194E">
            <w:pPr>
              <w:jc w:val="both"/>
              <w:rPr>
                <w:rFonts w:ascii="Arial" w:hAnsi="Arial" w:cs="Arial"/>
                <w:sz w:val="18"/>
                <w:szCs w:val="18"/>
              </w:rPr>
            </w:pPr>
          </w:p>
        </w:tc>
      </w:tr>
    </w:tbl>
    <w:p w14:paraId="2D447F8F" w14:textId="77777777" w:rsidR="002F5B4B" w:rsidRDefault="002F5B4B" w:rsidP="003B5D43">
      <w:pPr>
        <w:jc w:val="both"/>
        <w:rPr>
          <w:rFonts w:ascii="Arial" w:hAnsi="Arial" w:cs="Arial"/>
          <w:sz w:val="20"/>
          <w:szCs w:val="20"/>
          <w:lang w:val="en-US"/>
        </w:rPr>
      </w:pPr>
    </w:p>
    <w:p w14:paraId="2DF585A7" w14:textId="77777777" w:rsidR="001B6D27" w:rsidRDefault="001B6D27" w:rsidP="003B5D43">
      <w:pPr>
        <w:jc w:val="both"/>
        <w:rPr>
          <w:rFonts w:ascii="Arial" w:hAnsi="Arial" w:cs="Arial"/>
          <w:sz w:val="20"/>
          <w:szCs w:val="20"/>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0E7E54" w:rsidRPr="002B5005" w14:paraId="1FFCEAF8" w14:textId="77777777" w:rsidTr="008E4DA2">
        <w:trPr>
          <w:cantSplit/>
          <w:trHeight w:val="416"/>
          <w:tblHeader/>
        </w:trPr>
        <w:tc>
          <w:tcPr>
            <w:tcW w:w="5211" w:type="dxa"/>
            <w:gridSpan w:val="2"/>
            <w:vMerge w:val="restart"/>
            <w:shd w:val="clear" w:color="auto" w:fill="D9D9D9"/>
            <w:vAlign w:val="center"/>
          </w:tcPr>
          <w:p w14:paraId="37DE6399" w14:textId="6761684C" w:rsidR="000E7E54" w:rsidRPr="0033261D" w:rsidRDefault="000E7E54" w:rsidP="00F95ED9">
            <w:pPr>
              <w:numPr>
                <w:ilvl w:val="0"/>
                <w:numId w:val="22"/>
              </w:numPr>
              <w:ind w:left="426" w:hanging="426"/>
              <w:rPr>
                <w:rFonts w:ascii="Arial" w:hAnsi="Arial" w:cs="Arial"/>
                <w:b/>
                <w:sz w:val="20"/>
                <w:szCs w:val="20"/>
              </w:rPr>
            </w:pPr>
            <w:r w:rsidRPr="00A82400">
              <w:rPr>
                <w:rFonts w:ascii="Arial" w:hAnsi="Arial" w:cs="Arial"/>
                <w:sz w:val="20"/>
                <w:szCs w:val="20"/>
                <w:lang w:val="en-US"/>
              </w:rPr>
              <w:br w:type="page"/>
            </w:r>
            <w:r w:rsidRPr="0033261D">
              <w:rPr>
                <w:rFonts w:ascii="Arial" w:hAnsi="Arial" w:cs="Arial"/>
                <w:b/>
                <w:sz w:val="20"/>
                <w:szCs w:val="20"/>
              </w:rPr>
              <w:t xml:space="preserve">Exigences DGAC </w:t>
            </w:r>
          </w:p>
          <w:p w14:paraId="699FA578" w14:textId="77777777" w:rsidR="000E7E54" w:rsidRPr="0033261D" w:rsidRDefault="000E7E54" w:rsidP="00F95ED9">
            <w:pPr>
              <w:rPr>
                <w:rFonts w:ascii="Arial" w:hAnsi="Arial" w:cs="Arial"/>
                <w:sz w:val="20"/>
                <w:szCs w:val="20"/>
              </w:rPr>
            </w:pPr>
            <w:r w:rsidRPr="0033261D">
              <w:rPr>
                <w:rFonts w:ascii="Arial" w:hAnsi="Arial" w:cs="Arial"/>
                <w:sz w:val="20"/>
                <w:szCs w:val="20"/>
              </w:rPr>
              <w:t>(</w:t>
            </w:r>
            <w:r w:rsidR="00D42A13">
              <w:rPr>
                <w:rFonts w:ascii="Arial" w:hAnsi="Arial" w:cs="Arial"/>
                <w:sz w:val="20"/>
                <w:szCs w:val="20"/>
              </w:rPr>
              <w:t>I</w:t>
            </w:r>
            <w:r w:rsidRPr="0033261D">
              <w:rPr>
                <w:rFonts w:ascii="Arial" w:hAnsi="Arial" w:cs="Arial"/>
                <w:sz w:val="20"/>
                <w:szCs w:val="20"/>
              </w:rPr>
              <w:t>nstru</w:t>
            </w:r>
            <w:r w:rsidR="00D42A13">
              <w:rPr>
                <w:rFonts w:ascii="Arial" w:hAnsi="Arial" w:cs="Arial"/>
                <w:sz w:val="20"/>
                <w:szCs w:val="20"/>
              </w:rPr>
              <w:t xml:space="preserve">ctions de l’autorité française </w:t>
            </w:r>
            <w:r w:rsidRPr="0033261D">
              <w:rPr>
                <w:rFonts w:ascii="Arial" w:hAnsi="Arial" w:cs="Arial"/>
                <w:sz w:val="20"/>
                <w:szCs w:val="20"/>
              </w:rPr>
              <w:t>disponibles sur le site d’OSAC)</w:t>
            </w:r>
          </w:p>
          <w:p w14:paraId="2C9BD1F9" w14:textId="77777777" w:rsidR="000E7E54" w:rsidRPr="00F454B8" w:rsidRDefault="000E7E54" w:rsidP="003D3873">
            <w:pPr>
              <w:rPr>
                <w:rFonts w:ascii="Arial" w:hAnsi="Arial" w:cs="Arial"/>
                <w:b/>
                <w:i/>
                <w:color w:val="808080" w:themeColor="background1" w:themeShade="80"/>
                <w:sz w:val="18"/>
                <w:szCs w:val="18"/>
                <w:lang w:val="en-US"/>
              </w:rPr>
            </w:pPr>
            <w:r w:rsidRPr="00F454B8">
              <w:rPr>
                <w:rFonts w:ascii="Arial" w:hAnsi="Arial" w:cs="Arial"/>
                <w:b/>
                <w:i/>
                <w:color w:val="808080" w:themeColor="background1" w:themeShade="80"/>
                <w:sz w:val="18"/>
                <w:szCs w:val="18"/>
                <w:lang w:val="en-US"/>
              </w:rPr>
              <w:t>French DGAC national requirements</w:t>
            </w:r>
          </w:p>
          <w:p w14:paraId="70D30E14" w14:textId="77777777" w:rsidR="00D42A13" w:rsidRPr="00D42A13" w:rsidRDefault="00D42A13" w:rsidP="00F454B8">
            <w:pPr>
              <w:rPr>
                <w:rFonts w:ascii="Arial" w:hAnsi="Arial" w:cs="Arial"/>
                <w:i/>
                <w:sz w:val="18"/>
                <w:szCs w:val="18"/>
                <w:lang w:val="en-US"/>
              </w:rPr>
            </w:pPr>
            <w:r w:rsidRPr="00F454B8">
              <w:rPr>
                <w:rFonts w:ascii="Arial" w:hAnsi="Arial" w:cs="Arial"/>
                <w:b/>
                <w:i/>
                <w:color w:val="808080" w:themeColor="background1" w:themeShade="80"/>
                <w:sz w:val="18"/>
                <w:szCs w:val="18"/>
                <w:lang w:val="en-US"/>
              </w:rPr>
              <w:t>(Instructions of French Authority available on OSAC website)</w:t>
            </w:r>
          </w:p>
        </w:tc>
        <w:tc>
          <w:tcPr>
            <w:tcW w:w="1418" w:type="dxa"/>
            <w:gridSpan w:val="2"/>
            <w:tcBorders>
              <w:bottom w:val="single" w:sz="4" w:space="0" w:color="auto"/>
            </w:tcBorders>
            <w:shd w:val="clear" w:color="auto" w:fill="D9D9D9"/>
            <w:vAlign w:val="center"/>
          </w:tcPr>
          <w:p w14:paraId="6BD00030" w14:textId="77777777" w:rsidR="000E7E54" w:rsidRPr="0033261D" w:rsidRDefault="000E7E54" w:rsidP="008D0B21">
            <w:pPr>
              <w:jc w:val="center"/>
              <w:rPr>
                <w:rFonts w:ascii="Arial" w:hAnsi="Arial" w:cs="Arial"/>
                <w:b/>
                <w:sz w:val="20"/>
                <w:szCs w:val="20"/>
              </w:rPr>
            </w:pPr>
            <w:r w:rsidRPr="0033261D">
              <w:rPr>
                <w:rFonts w:ascii="Arial" w:hAnsi="Arial" w:cs="Arial"/>
                <w:b/>
                <w:sz w:val="20"/>
                <w:szCs w:val="20"/>
              </w:rPr>
              <w:t>Conformité</w:t>
            </w:r>
          </w:p>
          <w:p w14:paraId="25A41312" w14:textId="77777777" w:rsidR="000E7E54" w:rsidRPr="0033261D" w:rsidRDefault="000E7E54" w:rsidP="008D0B21">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shd w:val="clear" w:color="auto" w:fill="D9D9D9"/>
            <w:vAlign w:val="center"/>
          </w:tcPr>
          <w:p w14:paraId="227C6718" w14:textId="1EEB06CD"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PE ou la raison NA </w:t>
            </w:r>
          </w:p>
          <w:p w14:paraId="198BB71F" w14:textId="77777777" w:rsidR="000E7E54"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3B5D43" w:rsidRPr="0033261D" w14:paraId="07804513" w14:textId="77777777" w:rsidTr="008E4DA2">
        <w:trPr>
          <w:cantSplit/>
          <w:trHeight w:val="422"/>
          <w:tblHeader/>
        </w:trPr>
        <w:tc>
          <w:tcPr>
            <w:tcW w:w="5211" w:type="dxa"/>
            <w:gridSpan w:val="2"/>
            <w:vMerge/>
            <w:shd w:val="clear" w:color="auto" w:fill="EEECE1"/>
          </w:tcPr>
          <w:p w14:paraId="44CEE33E" w14:textId="77777777" w:rsidR="003B5D43" w:rsidRPr="00945D5F" w:rsidRDefault="003B5D43" w:rsidP="00A13021">
            <w:pPr>
              <w:numPr>
                <w:ilvl w:val="0"/>
                <w:numId w:val="22"/>
              </w:numPr>
              <w:jc w:val="both"/>
              <w:rPr>
                <w:rFonts w:ascii="Arial" w:hAnsi="Arial" w:cs="Arial"/>
                <w:b/>
                <w:sz w:val="20"/>
                <w:szCs w:val="20"/>
                <w:lang w:val="en-US"/>
              </w:rPr>
            </w:pPr>
          </w:p>
        </w:tc>
        <w:tc>
          <w:tcPr>
            <w:tcW w:w="709" w:type="dxa"/>
            <w:shd w:val="clear" w:color="auto" w:fill="D9D9D9"/>
            <w:vAlign w:val="center"/>
          </w:tcPr>
          <w:p w14:paraId="4FF08F60" w14:textId="77777777" w:rsidR="003B5D43" w:rsidRDefault="003B5D43" w:rsidP="001D21BB">
            <w:pPr>
              <w:jc w:val="center"/>
              <w:rPr>
                <w:rFonts w:ascii="Arial" w:hAnsi="Arial" w:cs="Arial"/>
                <w:b/>
                <w:sz w:val="20"/>
                <w:szCs w:val="20"/>
              </w:rPr>
            </w:pPr>
            <w:r w:rsidRPr="0033261D">
              <w:rPr>
                <w:rFonts w:ascii="Arial" w:hAnsi="Arial" w:cs="Arial"/>
                <w:b/>
                <w:sz w:val="20"/>
                <w:szCs w:val="20"/>
              </w:rPr>
              <w:t>Oui</w:t>
            </w:r>
          </w:p>
          <w:p w14:paraId="5AB92526"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0BD30364" w14:textId="77777777" w:rsidR="003B5D43" w:rsidRDefault="003B5D43" w:rsidP="001D21BB">
            <w:pPr>
              <w:jc w:val="center"/>
              <w:rPr>
                <w:rFonts w:ascii="Arial" w:hAnsi="Arial" w:cs="Arial"/>
                <w:b/>
                <w:sz w:val="20"/>
                <w:szCs w:val="20"/>
              </w:rPr>
            </w:pPr>
            <w:r w:rsidRPr="0033261D">
              <w:rPr>
                <w:rFonts w:ascii="Arial" w:hAnsi="Arial" w:cs="Arial"/>
                <w:b/>
                <w:sz w:val="20"/>
                <w:szCs w:val="20"/>
              </w:rPr>
              <w:t>N/A</w:t>
            </w:r>
          </w:p>
          <w:p w14:paraId="3935CBFA"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N/A</w:t>
            </w:r>
          </w:p>
        </w:tc>
        <w:tc>
          <w:tcPr>
            <w:tcW w:w="3402" w:type="dxa"/>
            <w:vMerge/>
            <w:shd w:val="clear" w:color="auto" w:fill="FFFFFF"/>
          </w:tcPr>
          <w:p w14:paraId="5FDEF595" w14:textId="77777777" w:rsidR="003B5D43" w:rsidRPr="0033261D" w:rsidRDefault="003B5D43" w:rsidP="001D21BB">
            <w:pPr>
              <w:jc w:val="both"/>
              <w:rPr>
                <w:rFonts w:ascii="Arial" w:hAnsi="Arial" w:cs="Arial"/>
                <w:sz w:val="20"/>
                <w:szCs w:val="20"/>
              </w:rPr>
            </w:pPr>
          </w:p>
        </w:tc>
      </w:tr>
      <w:tr w:rsidR="00D7493A" w:rsidRPr="0033261D" w14:paraId="3C892404" w14:textId="77777777" w:rsidTr="003D3873">
        <w:trPr>
          <w:trHeight w:hRule="exact" w:val="1204"/>
        </w:trPr>
        <w:tc>
          <w:tcPr>
            <w:tcW w:w="675" w:type="dxa"/>
            <w:tcBorders>
              <w:left w:val="single" w:sz="4" w:space="0" w:color="auto"/>
              <w:right w:val="single" w:sz="4" w:space="0" w:color="auto"/>
            </w:tcBorders>
            <w:vAlign w:val="center"/>
          </w:tcPr>
          <w:p w14:paraId="5EE6AB9D"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7.1</w:t>
            </w:r>
          </w:p>
        </w:tc>
        <w:tc>
          <w:tcPr>
            <w:tcW w:w="4536" w:type="dxa"/>
            <w:tcBorders>
              <w:left w:val="single" w:sz="4" w:space="0" w:color="auto"/>
            </w:tcBorders>
            <w:vAlign w:val="center"/>
          </w:tcPr>
          <w:p w14:paraId="52528B56" w14:textId="77777777" w:rsidR="00D7493A" w:rsidRPr="0033261D" w:rsidRDefault="00D7493A" w:rsidP="00053537">
            <w:pPr>
              <w:rPr>
                <w:rFonts w:ascii="Arial" w:hAnsi="Arial" w:cs="Arial"/>
                <w:sz w:val="18"/>
                <w:szCs w:val="18"/>
              </w:rPr>
            </w:pPr>
            <w:r w:rsidRPr="0033261D">
              <w:rPr>
                <w:rFonts w:ascii="Arial" w:hAnsi="Arial" w:cs="Arial"/>
                <w:sz w:val="18"/>
                <w:szCs w:val="18"/>
              </w:rPr>
              <w:t xml:space="preserve">Systèmes d’enregistreurs de bord </w:t>
            </w:r>
          </w:p>
          <w:p w14:paraId="11389D06" w14:textId="77777777" w:rsidR="00D7493A" w:rsidRPr="00D76F1B" w:rsidRDefault="00D7493A" w:rsidP="00053537">
            <w:pPr>
              <w:rPr>
                <w:rFonts w:ascii="Arial" w:hAnsi="Arial" w:cs="Arial"/>
                <w:i/>
                <w:color w:val="595959"/>
                <w:sz w:val="16"/>
                <w:szCs w:val="16"/>
                <w:lang w:val="en-US"/>
              </w:rPr>
            </w:pPr>
            <w:r w:rsidRPr="00D76F1B">
              <w:rPr>
                <w:rFonts w:ascii="Arial" w:hAnsi="Arial" w:cs="Arial"/>
                <w:i/>
                <w:color w:val="595959"/>
                <w:sz w:val="16"/>
                <w:szCs w:val="16"/>
                <w:lang w:val="en-US"/>
              </w:rPr>
              <w:t>Flight data recorder systems</w:t>
            </w:r>
          </w:p>
          <w:p w14:paraId="43ECAA00" w14:textId="55804574" w:rsidR="00D7493A" w:rsidRPr="00FA08FF" w:rsidRDefault="00D7493A" w:rsidP="003D3873">
            <w:pPr>
              <w:rPr>
                <w:rFonts w:ascii="Arial" w:hAnsi="Arial" w:cs="Arial"/>
                <w:sz w:val="16"/>
                <w:szCs w:val="16"/>
                <w:lang w:val="en-US"/>
              </w:rPr>
            </w:pPr>
          </w:p>
        </w:tc>
        <w:sdt>
          <w:sdtPr>
            <w:rPr>
              <w:rFonts w:ascii="Arial" w:hAnsi="Arial" w:cs="Arial"/>
            </w:rPr>
            <w:id w:val="609561162"/>
            <w14:checkbox>
              <w14:checked w14:val="0"/>
              <w14:checkedState w14:val="2612" w14:font="MS Gothic"/>
              <w14:uncheckedState w14:val="2610" w14:font="MS Gothic"/>
            </w14:checkbox>
          </w:sdtPr>
          <w:sdtContent>
            <w:tc>
              <w:tcPr>
                <w:tcW w:w="709" w:type="dxa"/>
                <w:vAlign w:val="center"/>
              </w:tcPr>
              <w:p w14:paraId="69428C0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70610594"/>
            <w14:checkbox>
              <w14:checked w14:val="0"/>
              <w14:checkedState w14:val="2612" w14:font="MS Gothic"/>
              <w14:uncheckedState w14:val="2610" w14:font="MS Gothic"/>
            </w14:checkbox>
          </w:sdtPr>
          <w:sdtContent>
            <w:tc>
              <w:tcPr>
                <w:tcW w:w="709" w:type="dxa"/>
                <w:vAlign w:val="center"/>
              </w:tcPr>
              <w:p w14:paraId="3902D41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3C8E5CC1" w14:textId="77777777" w:rsidR="00D7493A" w:rsidRPr="0033261D" w:rsidRDefault="00D7493A" w:rsidP="001D21BB">
            <w:pPr>
              <w:rPr>
                <w:rFonts w:ascii="Arial" w:hAnsi="Arial" w:cs="Arial"/>
                <w:sz w:val="20"/>
                <w:szCs w:val="20"/>
              </w:rPr>
            </w:pPr>
          </w:p>
        </w:tc>
      </w:tr>
      <w:tr w:rsidR="00D7493A" w:rsidRPr="0033261D" w14:paraId="32D8C618" w14:textId="77777777" w:rsidTr="00945D5F">
        <w:trPr>
          <w:trHeight w:hRule="exact" w:val="710"/>
        </w:trPr>
        <w:tc>
          <w:tcPr>
            <w:tcW w:w="675" w:type="dxa"/>
            <w:tcBorders>
              <w:left w:val="single" w:sz="4" w:space="0" w:color="auto"/>
              <w:right w:val="single" w:sz="4" w:space="0" w:color="auto"/>
            </w:tcBorders>
            <w:vAlign w:val="center"/>
          </w:tcPr>
          <w:p w14:paraId="7437875D"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7.2</w:t>
            </w:r>
          </w:p>
        </w:tc>
        <w:tc>
          <w:tcPr>
            <w:tcW w:w="4536" w:type="dxa"/>
            <w:tcBorders>
              <w:left w:val="single" w:sz="4" w:space="0" w:color="auto"/>
            </w:tcBorders>
            <w:vAlign w:val="center"/>
          </w:tcPr>
          <w:p w14:paraId="1150F9CB" w14:textId="77777777" w:rsidR="00D7493A" w:rsidRPr="0033261D" w:rsidRDefault="00D7493A" w:rsidP="00053537">
            <w:pPr>
              <w:rPr>
                <w:rFonts w:ascii="Arial" w:hAnsi="Arial" w:cs="Arial"/>
                <w:sz w:val="18"/>
                <w:szCs w:val="18"/>
              </w:rPr>
            </w:pPr>
            <w:r w:rsidRPr="0033261D">
              <w:rPr>
                <w:rFonts w:ascii="Arial" w:hAnsi="Arial" w:cs="Arial"/>
                <w:sz w:val="18"/>
                <w:szCs w:val="18"/>
              </w:rPr>
              <w:t xml:space="preserve">Décompte des temps de vol </w:t>
            </w:r>
          </w:p>
          <w:p w14:paraId="6A8B8FB9" w14:textId="77777777" w:rsidR="00D7493A" w:rsidRPr="00945D5F" w:rsidRDefault="00D7493A" w:rsidP="0086305E">
            <w:pPr>
              <w:rPr>
                <w:rFonts w:ascii="Arial" w:hAnsi="Arial" w:cs="Arial"/>
                <w:i/>
                <w:sz w:val="16"/>
                <w:szCs w:val="16"/>
              </w:rPr>
            </w:pPr>
            <w:r w:rsidRPr="00D76F1B">
              <w:rPr>
                <w:rFonts w:ascii="Arial" w:hAnsi="Arial" w:cs="Arial"/>
                <w:i/>
                <w:color w:val="595959"/>
                <w:sz w:val="16"/>
                <w:szCs w:val="16"/>
                <w:lang w:val="en-US"/>
              </w:rPr>
              <w:t>Counting</w:t>
            </w:r>
            <w:r w:rsidRPr="00D76F1B">
              <w:rPr>
                <w:rFonts w:ascii="Arial" w:hAnsi="Arial" w:cs="Arial"/>
                <w:i/>
                <w:color w:val="595959"/>
                <w:sz w:val="16"/>
                <w:szCs w:val="16"/>
              </w:rPr>
              <w:t xml:space="preserve"> of Flight </w:t>
            </w:r>
            <w:r w:rsidRPr="00D76F1B">
              <w:rPr>
                <w:rFonts w:ascii="Arial" w:hAnsi="Arial" w:cs="Arial"/>
                <w:i/>
                <w:color w:val="595959"/>
                <w:sz w:val="16"/>
                <w:szCs w:val="16"/>
                <w:lang w:val="en-US"/>
              </w:rPr>
              <w:t>hours</w:t>
            </w:r>
            <w:r w:rsidRPr="00D76F1B">
              <w:rPr>
                <w:rFonts w:ascii="Arial" w:hAnsi="Arial" w:cs="Arial"/>
                <w:i/>
                <w:color w:val="595959"/>
                <w:sz w:val="16"/>
                <w:szCs w:val="16"/>
              </w:rPr>
              <w:t xml:space="preserve"> </w:t>
            </w:r>
          </w:p>
        </w:tc>
        <w:sdt>
          <w:sdtPr>
            <w:rPr>
              <w:rFonts w:ascii="Arial" w:hAnsi="Arial" w:cs="Arial"/>
            </w:rPr>
            <w:id w:val="970557806"/>
            <w14:checkbox>
              <w14:checked w14:val="0"/>
              <w14:checkedState w14:val="2612" w14:font="MS Gothic"/>
              <w14:uncheckedState w14:val="2610" w14:font="MS Gothic"/>
            </w14:checkbox>
          </w:sdtPr>
          <w:sdtContent>
            <w:tc>
              <w:tcPr>
                <w:tcW w:w="709" w:type="dxa"/>
                <w:vAlign w:val="center"/>
              </w:tcPr>
              <w:p w14:paraId="0715A82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768306821"/>
            <w14:checkbox>
              <w14:checked w14:val="0"/>
              <w14:checkedState w14:val="2612" w14:font="MS Gothic"/>
              <w14:uncheckedState w14:val="2610" w14:font="MS Gothic"/>
            </w14:checkbox>
          </w:sdtPr>
          <w:sdtContent>
            <w:tc>
              <w:tcPr>
                <w:tcW w:w="709" w:type="dxa"/>
                <w:vAlign w:val="center"/>
              </w:tcPr>
              <w:p w14:paraId="64E0313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07CBDC8D" w14:textId="77777777" w:rsidR="00D7493A" w:rsidRPr="0033261D" w:rsidRDefault="00D7493A" w:rsidP="001D21BB">
            <w:pPr>
              <w:rPr>
                <w:rFonts w:ascii="Arial" w:hAnsi="Arial" w:cs="Arial"/>
                <w:sz w:val="20"/>
                <w:szCs w:val="20"/>
              </w:rPr>
            </w:pPr>
          </w:p>
        </w:tc>
      </w:tr>
      <w:tr w:rsidR="00D7493A" w:rsidRPr="0033261D" w14:paraId="0A1D9B4C" w14:textId="77777777" w:rsidTr="00E705D5">
        <w:trPr>
          <w:trHeight w:hRule="exact" w:val="666"/>
        </w:trPr>
        <w:tc>
          <w:tcPr>
            <w:tcW w:w="675" w:type="dxa"/>
            <w:tcBorders>
              <w:left w:val="single" w:sz="4" w:space="0" w:color="auto"/>
              <w:right w:val="single" w:sz="4" w:space="0" w:color="auto"/>
            </w:tcBorders>
            <w:vAlign w:val="center"/>
          </w:tcPr>
          <w:p w14:paraId="41345B63"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7.3</w:t>
            </w:r>
          </w:p>
        </w:tc>
        <w:tc>
          <w:tcPr>
            <w:tcW w:w="4536" w:type="dxa"/>
            <w:tcBorders>
              <w:left w:val="single" w:sz="4" w:space="0" w:color="auto"/>
            </w:tcBorders>
            <w:vAlign w:val="center"/>
          </w:tcPr>
          <w:p w14:paraId="10A2C88C" w14:textId="044AE5AC" w:rsidR="00D7493A" w:rsidRPr="003D3873" w:rsidRDefault="00D7493A" w:rsidP="00053537">
            <w:pPr>
              <w:rPr>
                <w:rFonts w:ascii="Arial" w:hAnsi="Arial" w:cs="Arial"/>
                <w:sz w:val="18"/>
                <w:szCs w:val="18"/>
              </w:rPr>
            </w:pPr>
            <w:r w:rsidRPr="003D3873">
              <w:rPr>
                <w:rFonts w:ascii="Arial" w:hAnsi="Arial" w:cs="Arial"/>
                <w:sz w:val="18"/>
                <w:szCs w:val="18"/>
              </w:rPr>
              <w:t>Temps entre 2 pesées</w:t>
            </w:r>
            <w:r>
              <w:rPr>
                <w:rFonts w:ascii="Arial" w:hAnsi="Arial" w:cs="Arial"/>
                <w:sz w:val="18"/>
                <w:szCs w:val="18"/>
              </w:rPr>
              <w:t xml:space="preserve"> </w:t>
            </w:r>
          </w:p>
          <w:p w14:paraId="4FF465B2" w14:textId="1783DD48" w:rsidR="00D7493A" w:rsidRPr="003D3873" w:rsidRDefault="00D7493A">
            <w:pPr>
              <w:rPr>
                <w:rFonts w:ascii="Arial" w:hAnsi="Arial" w:cs="Arial"/>
                <w:sz w:val="18"/>
                <w:szCs w:val="18"/>
              </w:rPr>
            </w:pPr>
            <w:proofErr w:type="spellStart"/>
            <w:r w:rsidRPr="003D3873">
              <w:rPr>
                <w:rFonts w:ascii="Arial" w:hAnsi="Arial" w:cs="Arial"/>
                <w:i/>
                <w:color w:val="595959"/>
                <w:sz w:val="16"/>
                <w:szCs w:val="16"/>
              </w:rPr>
              <w:t>Weighing</w:t>
            </w:r>
            <w:proofErr w:type="spellEnd"/>
            <w:r>
              <w:rPr>
                <w:rFonts w:ascii="Arial" w:hAnsi="Arial" w:cs="Arial"/>
                <w:i/>
                <w:color w:val="595959"/>
                <w:sz w:val="16"/>
                <w:szCs w:val="16"/>
              </w:rPr>
              <w:t xml:space="preserve"> </w:t>
            </w:r>
          </w:p>
        </w:tc>
        <w:sdt>
          <w:sdtPr>
            <w:rPr>
              <w:rFonts w:ascii="Arial" w:hAnsi="Arial" w:cs="Arial"/>
            </w:rPr>
            <w:id w:val="-1937130016"/>
            <w14:checkbox>
              <w14:checked w14:val="0"/>
              <w14:checkedState w14:val="2612" w14:font="MS Gothic"/>
              <w14:uncheckedState w14:val="2610" w14:font="MS Gothic"/>
            </w14:checkbox>
          </w:sdtPr>
          <w:sdtContent>
            <w:tc>
              <w:tcPr>
                <w:tcW w:w="709" w:type="dxa"/>
                <w:vAlign w:val="center"/>
              </w:tcPr>
              <w:p w14:paraId="6DEE386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12225567"/>
            <w14:checkbox>
              <w14:checked w14:val="0"/>
              <w14:checkedState w14:val="2612" w14:font="MS Gothic"/>
              <w14:uncheckedState w14:val="2610" w14:font="MS Gothic"/>
            </w14:checkbox>
          </w:sdtPr>
          <w:sdtContent>
            <w:tc>
              <w:tcPr>
                <w:tcW w:w="709" w:type="dxa"/>
                <w:vAlign w:val="center"/>
              </w:tcPr>
              <w:p w14:paraId="66F69FF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Pr>
          <w:p w14:paraId="1E645500" w14:textId="77777777" w:rsidR="00D7493A" w:rsidRPr="0033261D" w:rsidRDefault="00D7493A" w:rsidP="001D21BB">
            <w:pPr>
              <w:rPr>
                <w:rFonts w:ascii="Arial" w:hAnsi="Arial" w:cs="Arial"/>
                <w:sz w:val="20"/>
                <w:szCs w:val="20"/>
              </w:rPr>
            </w:pPr>
          </w:p>
        </w:tc>
      </w:tr>
    </w:tbl>
    <w:p w14:paraId="1CFE366B" w14:textId="77777777" w:rsidR="004309F8" w:rsidRDefault="004309F8">
      <w:pPr>
        <w:rPr>
          <w:rFonts w:ascii="Arial" w:hAnsi="Arial" w:cs="Arial"/>
          <w:sz w:val="20"/>
          <w:szCs w:val="20"/>
        </w:rPr>
      </w:pPr>
      <w:r>
        <w:rPr>
          <w:rFonts w:ascii="Arial" w:hAnsi="Arial" w:cs="Arial"/>
          <w:sz w:val="20"/>
          <w:szCs w:val="20"/>
        </w:rPr>
        <w:br w:type="page"/>
      </w:r>
    </w:p>
    <w:tbl>
      <w:tblPr>
        <w:tblW w:w="0" w:type="auto"/>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4A0" w:firstRow="1" w:lastRow="0" w:firstColumn="1" w:lastColumn="0" w:noHBand="0" w:noVBand="1"/>
      </w:tblPr>
      <w:tblGrid>
        <w:gridCol w:w="814"/>
        <w:gridCol w:w="8814"/>
      </w:tblGrid>
      <w:tr w:rsidR="009266C8" w:rsidRPr="001B6D27" w14:paraId="584BFDB7" w14:textId="77777777" w:rsidTr="000B0F36">
        <w:tc>
          <w:tcPr>
            <w:tcW w:w="9628" w:type="dxa"/>
            <w:gridSpan w:val="2"/>
            <w:shd w:val="clear" w:color="auto" w:fill="C6D9F1"/>
          </w:tcPr>
          <w:p w14:paraId="75250BC6" w14:textId="20672554" w:rsidR="009266C8" w:rsidRDefault="009266C8" w:rsidP="00D76F1B">
            <w:pPr>
              <w:jc w:val="center"/>
              <w:rPr>
                <w:rFonts w:ascii="Arial" w:hAnsi="Arial" w:cs="Arial"/>
                <w:b/>
                <w:sz w:val="20"/>
                <w:szCs w:val="20"/>
              </w:rPr>
            </w:pPr>
            <w:r w:rsidRPr="00D76F1B">
              <w:rPr>
                <w:rFonts w:ascii="Arial" w:hAnsi="Arial" w:cs="Arial"/>
                <w:b/>
                <w:sz w:val="20"/>
                <w:szCs w:val="20"/>
              </w:rPr>
              <w:lastRenderedPageBreak/>
              <w:t>M.</w:t>
            </w:r>
            <w:r w:rsidR="00BB0947">
              <w:rPr>
                <w:rFonts w:ascii="Arial" w:hAnsi="Arial" w:cs="Arial"/>
                <w:b/>
                <w:sz w:val="20"/>
                <w:szCs w:val="20"/>
              </w:rPr>
              <w:t>FR</w:t>
            </w:r>
            <w:r w:rsidRPr="00D76F1B">
              <w:rPr>
                <w:rFonts w:ascii="Arial" w:hAnsi="Arial" w:cs="Arial"/>
                <w:b/>
                <w:sz w:val="20"/>
                <w:szCs w:val="20"/>
              </w:rPr>
              <w:t>.302</w:t>
            </w:r>
          </w:p>
          <w:p w14:paraId="2941B1BA" w14:textId="364C5AF7" w:rsidR="007C2112" w:rsidRPr="001D7F22" w:rsidRDefault="007C2112" w:rsidP="00D76F1B">
            <w:pPr>
              <w:jc w:val="center"/>
              <w:rPr>
                <w:rFonts w:ascii="Arial" w:hAnsi="Arial" w:cs="Arial"/>
                <w:b/>
                <w:sz w:val="20"/>
                <w:szCs w:val="20"/>
                <w:lang w:val="en-US"/>
              </w:rPr>
            </w:pPr>
            <w:r w:rsidRPr="003D3873">
              <w:rPr>
                <w:rFonts w:ascii="Arial" w:hAnsi="Arial" w:cs="Arial"/>
                <w:i/>
                <w:color w:val="595959"/>
                <w:sz w:val="16"/>
                <w:szCs w:val="16"/>
                <w:lang w:val="en-US"/>
              </w:rPr>
              <w:t>M.</w:t>
            </w:r>
            <w:r w:rsidR="00BB0947">
              <w:rPr>
                <w:rFonts w:ascii="Arial" w:hAnsi="Arial" w:cs="Arial"/>
                <w:i/>
                <w:color w:val="595959"/>
                <w:sz w:val="16"/>
                <w:szCs w:val="16"/>
                <w:lang w:val="en-US"/>
              </w:rPr>
              <w:t>FR</w:t>
            </w:r>
            <w:r w:rsidRPr="003D3873">
              <w:rPr>
                <w:rFonts w:ascii="Arial" w:hAnsi="Arial" w:cs="Arial"/>
                <w:i/>
                <w:color w:val="595959"/>
                <w:sz w:val="16"/>
                <w:szCs w:val="16"/>
                <w:lang w:val="en-US"/>
              </w:rPr>
              <w:t xml:space="preserve">.302 </w:t>
            </w:r>
          </w:p>
        </w:tc>
      </w:tr>
      <w:tr w:rsidR="009266C8" w:rsidRPr="002B5005" w14:paraId="2AA20C35" w14:textId="77777777" w:rsidTr="000B0F36">
        <w:tc>
          <w:tcPr>
            <w:tcW w:w="9628" w:type="dxa"/>
            <w:gridSpan w:val="2"/>
          </w:tcPr>
          <w:p w14:paraId="76514AD1" w14:textId="77777777" w:rsidR="009266C8" w:rsidRPr="00D76F1B" w:rsidRDefault="00037B23" w:rsidP="009266C8">
            <w:pPr>
              <w:rPr>
                <w:rFonts w:ascii="Arial" w:hAnsi="Arial" w:cs="Arial"/>
                <w:sz w:val="20"/>
                <w:szCs w:val="20"/>
              </w:rPr>
            </w:pPr>
            <w:r w:rsidRPr="00D76F1B">
              <w:rPr>
                <w:rFonts w:ascii="Arial" w:hAnsi="Arial" w:cs="Arial"/>
                <w:sz w:val="20"/>
                <w:szCs w:val="20"/>
              </w:rPr>
              <w:t>Pour aider à renseigner la Check-list de conformité, les rubriques ci-dessous correspondent aux points de ce formulaire.</w:t>
            </w:r>
          </w:p>
          <w:p w14:paraId="27B01F00" w14:textId="2A4A8B4D" w:rsidR="009266C8" w:rsidRPr="00435AF2" w:rsidRDefault="009266C8" w:rsidP="00D76F1B">
            <w:pPr>
              <w:jc w:val="both"/>
              <w:rPr>
                <w:rFonts w:ascii="Arial" w:hAnsi="Arial" w:cs="Arial"/>
                <w:i/>
                <w:sz w:val="18"/>
                <w:szCs w:val="18"/>
                <w:lang w:val="en-GB"/>
              </w:rPr>
            </w:pPr>
            <w:r w:rsidRPr="00F454B8">
              <w:rPr>
                <w:rFonts w:ascii="Arial" w:hAnsi="Arial" w:cs="Arial"/>
                <w:i/>
                <w:color w:val="595959"/>
                <w:sz w:val="16"/>
                <w:szCs w:val="16"/>
                <w:lang w:val="en-US"/>
              </w:rPr>
              <w:t xml:space="preserve">To give assistance to complete this </w:t>
            </w:r>
            <w:r w:rsidR="0096028D" w:rsidRPr="00F454B8">
              <w:rPr>
                <w:rFonts w:ascii="Arial" w:hAnsi="Arial" w:cs="Arial"/>
                <w:i/>
                <w:color w:val="595959"/>
                <w:sz w:val="16"/>
                <w:szCs w:val="16"/>
                <w:lang w:val="en-US"/>
              </w:rPr>
              <w:t>checklist</w:t>
            </w:r>
            <w:r w:rsidRPr="00F454B8">
              <w:rPr>
                <w:rFonts w:ascii="Arial" w:hAnsi="Arial" w:cs="Arial"/>
                <w:i/>
                <w:color w:val="595959"/>
                <w:sz w:val="16"/>
                <w:szCs w:val="16"/>
                <w:lang w:val="en-US"/>
              </w:rPr>
              <w:t xml:space="preserve"> of AMP conformity, the headings below correspond to </w:t>
            </w:r>
            <w:proofErr w:type="gramStart"/>
            <w:r w:rsidRPr="00F454B8">
              <w:rPr>
                <w:rFonts w:ascii="Arial" w:hAnsi="Arial" w:cs="Arial"/>
                <w:i/>
                <w:color w:val="595959"/>
                <w:sz w:val="16"/>
                <w:szCs w:val="16"/>
                <w:lang w:val="en-US"/>
              </w:rPr>
              <w:t>particular points</w:t>
            </w:r>
            <w:proofErr w:type="gramEnd"/>
            <w:r w:rsidRPr="00F454B8">
              <w:rPr>
                <w:rFonts w:ascii="Arial" w:hAnsi="Arial" w:cs="Arial"/>
                <w:i/>
                <w:color w:val="595959"/>
                <w:sz w:val="16"/>
                <w:szCs w:val="16"/>
                <w:lang w:val="en-US"/>
              </w:rPr>
              <w:t xml:space="preserve"> of this Form</w:t>
            </w:r>
            <w:r w:rsidR="00C3649E" w:rsidRPr="00F454B8">
              <w:rPr>
                <w:rFonts w:ascii="Arial" w:hAnsi="Arial" w:cs="Arial"/>
                <w:i/>
                <w:color w:val="595959"/>
                <w:sz w:val="16"/>
                <w:szCs w:val="16"/>
                <w:lang w:val="en-US"/>
              </w:rPr>
              <w:t>.</w:t>
            </w:r>
            <w:r w:rsidRPr="00435AF2">
              <w:rPr>
                <w:rFonts w:ascii="Arial" w:hAnsi="Arial" w:cs="Arial"/>
                <w:i/>
                <w:sz w:val="18"/>
                <w:szCs w:val="18"/>
                <w:lang w:val="en-GB"/>
              </w:rPr>
              <w:t xml:space="preserve"> </w:t>
            </w:r>
          </w:p>
        </w:tc>
      </w:tr>
      <w:tr w:rsidR="009266C8" w:rsidRPr="002B5005" w14:paraId="4EE736C9" w14:textId="77777777" w:rsidTr="000B0F36">
        <w:tc>
          <w:tcPr>
            <w:tcW w:w="814" w:type="dxa"/>
          </w:tcPr>
          <w:p w14:paraId="25BB127D" w14:textId="77777777" w:rsidR="009266C8" w:rsidRPr="00435AF2" w:rsidRDefault="009266C8" w:rsidP="00D76F1B">
            <w:pPr>
              <w:jc w:val="both"/>
              <w:rPr>
                <w:rFonts w:ascii="Arial" w:hAnsi="Arial" w:cs="Arial"/>
                <w:sz w:val="20"/>
                <w:szCs w:val="20"/>
                <w:lang w:val="en-GB"/>
              </w:rPr>
            </w:pPr>
          </w:p>
        </w:tc>
        <w:tc>
          <w:tcPr>
            <w:tcW w:w="8814" w:type="dxa"/>
          </w:tcPr>
          <w:p w14:paraId="14C118F5" w14:textId="77777777" w:rsidR="009266C8" w:rsidRPr="00435AF2" w:rsidRDefault="009266C8" w:rsidP="00D76F1B">
            <w:pPr>
              <w:jc w:val="both"/>
              <w:rPr>
                <w:rFonts w:ascii="Arial" w:hAnsi="Arial" w:cs="Arial"/>
                <w:sz w:val="20"/>
                <w:szCs w:val="20"/>
                <w:lang w:val="en-GB"/>
              </w:rPr>
            </w:pPr>
          </w:p>
        </w:tc>
      </w:tr>
      <w:tr w:rsidR="00393408" w:rsidRPr="00392806" w14:paraId="20CAE6F4" w14:textId="77777777" w:rsidTr="000B0F36">
        <w:tc>
          <w:tcPr>
            <w:tcW w:w="814" w:type="dxa"/>
          </w:tcPr>
          <w:p w14:paraId="172D9750" w14:textId="77777777" w:rsidR="00393408" w:rsidRPr="00D76F1B" w:rsidRDefault="00393408" w:rsidP="00D76F1B">
            <w:pPr>
              <w:jc w:val="both"/>
              <w:rPr>
                <w:rFonts w:ascii="Arial" w:hAnsi="Arial" w:cs="Arial"/>
                <w:sz w:val="20"/>
                <w:szCs w:val="20"/>
              </w:rPr>
            </w:pPr>
            <w:proofErr w:type="spellStart"/>
            <w:r w:rsidRPr="00D76F1B">
              <w:rPr>
                <w:rFonts w:ascii="Arial" w:hAnsi="Arial" w:cs="Arial"/>
                <w:sz w:val="20"/>
                <w:szCs w:val="20"/>
              </w:rPr>
              <w:t>Ref</w:t>
            </w:r>
            <w:proofErr w:type="spellEnd"/>
          </w:p>
        </w:tc>
        <w:tc>
          <w:tcPr>
            <w:tcW w:w="8814" w:type="dxa"/>
          </w:tcPr>
          <w:p w14:paraId="4B1286D1" w14:textId="77777777" w:rsidR="00393408" w:rsidRPr="00D76F1B" w:rsidRDefault="00393408" w:rsidP="00D76F1B">
            <w:pPr>
              <w:jc w:val="both"/>
              <w:rPr>
                <w:rFonts w:ascii="Arial" w:hAnsi="Arial" w:cs="Arial"/>
                <w:sz w:val="20"/>
                <w:szCs w:val="20"/>
              </w:rPr>
            </w:pPr>
            <w:r w:rsidRPr="00D76F1B">
              <w:rPr>
                <w:rFonts w:ascii="Arial" w:hAnsi="Arial" w:cs="Arial"/>
                <w:sz w:val="20"/>
                <w:szCs w:val="20"/>
              </w:rPr>
              <w:t xml:space="preserve">Notes explicatives / </w:t>
            </w:r>
            <w:r w:rsidRPr="000C47AA">
              <w:rPr>
                <w:rFonts w:ascii="Arial" w:hAnsi="Arial" w:cs="Arial"/>
                <w:i/>
                <w:color w:val="595959"/>
                <w:sz w:val="16"/>
                <w:szCs w:val="16"/>
                <w:lang w:val="en-US"/>
              </w:rPr>
              <w:t>explanation notes</w:t>
            </w:r>
          </w:p>
        </w:tc>
      </w:tr>
      <w:tr w:rsidR="00393408" w:rsidRPr="00392806" w14:paraId="6547C01D" w14:textId="77777777" w:rsidTr="000B0F36">
        <w:tc>
          <w:tcPr>
            <w:tcW w:w="814" w:type="dxa"/>
          </w:tcPr>
          <w:p w14:paraId="230AEF1E" w14:textId="77777777" w:rsidR="00393408" w:rsidRPr="00D76F1B" w:rsidRDefault="00393408" w:rsidP="00D76F1B">
            <w:pPr>
              <w:jc w:val="both"/>
              <w:rPr>
                <w:rFonts w:ascii="Arial" w:hAnsi="Arial" w:cs="Arial"/>
                <w:sz w:val="18"/>
                <w:szCs w:val="18"/>
              </w:rPr>
            </w:pPr>
          </w:p>
        </w:tc>
        <w:tc>
          <w:tcPr>
            <w:tcW w:w="8814" w:type="dxa"/>
          </w:tcPr>
          <w:p w14:paraId="75840885" w14:textId="77777777" w:rsidR="00393408" w:rsidRPr="00D76F1B" w:rsidRDefault="00393408" w:rsidP="00D76F1B">
            <w:pPr>
              <w:jc w:val="both"/>
              <w:rPr>
                <w:rFonts w:ascii="Arial" w:hAnsi="Arial" w:cs="Arial"/>
                <w:sz w:val="18"/>
                <w:szCs w:val="18"/>
              </w:rPr>
            </w:pPr>
          </w:p>
        </w:tc>
      </w:tr>
      <w:tr w:rsidR="00251C54" w:rsidRPr="002B5005" w14:paraId="048E68F4" w14:textId="77777777" w:rsidTr="000B0F36">
        <w:tc>
          <w:tcPr>
            <w:tcW w:w="814" w:type="dxa"/>
            <w:vAlign w:val="center"/>
          </w:tcPr>
          <w:p w14:paraId="0CA204A9" w14:textId="77777777" w:rsidR="00251C54" w:rsidRPr="00D76F1B" w:rsidRDefault="00251C54" w:rsidP="003D3873">
            <w:pPr>
              <w:rPr>
                <w:rFonts w:ascii="Arial" w:hAnsi="Arial" w:cs="Arial"/>
                <w:sz w:val="18"/>
                <w:szCs w:val="18"/>
              </w:rPr>
            </w:pPr>
            <w:r w:rsidRPr="00D76F1B">
              <w:rPr>
                <w:rFonts w:ascii="Arial" w:hAnsi="Arial" w:cs="Arial"/>
                <w:sz w:val="18"/>
                <w:szCs w:val="18"/>
              </w:rPr>
              <w:t>1.1.6</w:t>
            </w:r>
          </w:p>
        </w:tc>
        <w:tc>
          <w:tcPr>
            <w:tcW w:w="8814" w:type="dxa"/>
          </w:tcPr>
          <w:p w14:paraId="3E997EFE" w14:textId="77777777" w:rsidR="00251C54" w:rsidRPr="00D76F1B" w:rsidRDefault="00251C54" w:rsidP="00D76F1B">
            <w:pPr>
              <w:jc w:val="both"/>
              <w:rPr>
                <w:rFonts w:ascii="Arial" w:hAnsi="Arial" w:cs="Arial"/>
                <w:sz w:val="18"/>
                <w:szCs w:val="18"/>
              </w:rPr>
            </w:pPr>
            <w:r w:rsidRPr="00D76F1B">
              <w:rPr>
                <w:rFonts w:ascii="Arial" w:hAnsi="Arial" w:cs="Arial"/>
                <w:sz w:val="18"/>
                <w:szCs w:val="18"/>
              </w:rPr>
              <w:t>Chapitre indiquant le taux d’utilisation et l’adaptation du PE à cette utilisation (Low utilisation par exemple si existant dans le programme constructeur)</w:t>
            </w:r>
          </w:p>
          <w:p w14:paraId="21A9A793" w14:textId="77777777" w:rsidR="00251C54" w:rsidRPr="00D76F1B" w:rsidRDefault="00251C54" w:rsidP="00D76F1B">
            <w:pPr>
              <w:jc w:val="both"/>
              <w:rPr>
                <w:rFonts w:ascii="Arial" w:hAnsi="Arial" w:cs="Arial"/>
                <w:i/>
                <w:sz w:val="16"/>
                <w:szCs w:val="16"/>
                <w:lang w:val="en-US"/>
              </w:rPr>
            </w:pPr>
            <w:r w:rsidRPr="000C47AA">
              <w:rPr>
                <w:rFonts w:ascii="Arial" w:hAnsi="Arial" w:cs="Arial"/>
                <w:i/>
                <w:color w:val="595959"/>
                <w:sz w:val="16"/>
                <w:szCs w:val="16"/>
                <w:lang w:val="en-US"/>
              </w:rPr>
              <w:t>Chapter indicating the rate of fight hours and the adaptation of PE to this use (Low utilization for example if existing in the program manufacturer)</w:t>
            </w:r>
          </w:p>
        </w:tc>
      </w:tr>
      <w:tr w:rsidR="003D093F" w:rsidRPr="002B5005" w14:paraId="77F58084" w14:textId="77777777" w:rsidTr="000B0F36">
        <w:tc>
          <w:tcPr>
            <w:tcW w:w="814" w:type="dxa"/>
            <w:vAlign w:val="center"/>
          </w:tcPr>
          <w:p w14:paraId="665D151B" w14:textId="77777777" w:rsidR="003D093F" w:rsidRPr="00D76F1B" w:rsidRDefault="003D093F" w:rsidP="003D3873">
            <w:pPr>
              <w:rPr>
                <w:rFonts w:ascii="Arial" w:hAnsi="Arial" w:cs="Arial"/>
                <w:sz w:val="18"/>
                <w:szCs w:val="18"/>
              </w:rPr>
            </w:pPr>
            <w:r w:rsidRPr="00D76F1B">
              <w:rPr>
                <w:rFonts w:ascii="Arial" w:hAnsi="Arial" w:cs="Arial"/>
                <w:sz w:val="18"/>
                <w:szCs w:val="18"/>
              </w:rPr>
              <w:t>1.1.7</w:t>
            </w:r>
          </w:p>
        </w:tc>
        <w:tc>
          <w:tcPr>
            <w:tcW w:w="8814" w:type="dxa"/>
          </w:tcPr>
          <w:p w14:paraId="1BFF9D0E" w14:textId="77777777" w:rsidR="003D093F" w:rsidRPr="00D76F1B" w:rsidRDefault="003D093F" w:rsidP="00D76F1B">
            <w:pPr>
              <w:jc w:val="both"/>
              <w:rPr>
                <w:rFonts w:ascii="Arial" w:hAnsi="Arial" w:cs="Arial"/>
                <w:sz w:val="18"/>
                <w:szCs w:val="18"/>
              </w:rPr>
            </w:pPr>
            <w:r w:rsidRPr="00D76F1B">
              <w:rPr>
                <w:rFonts w:ascii="Arial" w:hAnsi="Arial" w:cs="Arial"/>
                <w:sz w:val="18"/>
                <w:szCs w:val="18"/>
              </w:rPr>
              <w:t>Chapitre indiquant la procédure d’augmentation des pas d’échéances d’entretien</w:t>
            </w:r>
            <w:r w:rsidR="00BF1388" w:rsidRPr="00D76F1B">
              <w:rPr>
                <w:rFonts w:ascii="Arial" w:hAnsi="Arial" w:cs="Arial"/>
                <w:sz w:val="18"/>
                <w:szCs w:val="18"/>
              </w:rPr>
              <w:t xml:space="preserve"> (généralement associé au programme de fiabilité)</w:t>
            </w:r>
          </w:p>
          <w:p w14:paraId="3838D94F" w14:textId="77777777" w:rsidR="00BF1388" w:rsidRPr="00D76F1B" w:rsidRDefault="00BF1388"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Chapter indicating the procedure for escalation of maintenance tasks (generally associated </w:t>
            </w:r>
            <w:proofErr w:type="gramStart"/>
            <w:r w:rsidRPr="00D76F1B">
              <w:rPr>
                <w:rFonts w:ascii="Arial" w:hAnsi="Arial" w:cs="Arial"/>
                <w:i/>
                <w:color w:val="595959"/>
                <w:sz w:val="16"/>
                <w:szCs w:val="16"/>
                <w:lang w:val="en-US"/>
              </w:rPr>
              <w:t>to</w:t>
            </w:r>
            <w:proofErr w:type="gramEnd"/>
            <w:r w:rsidRPr="00D76F1B">
              <w:rPr>
                <w:rFonts w:ascii="Arial" w:hAnsi="Arial" w:cs="Arial"/>
                <w:i/>
                <w:color w:val="595959"/>
                <w:sz w:val="16"/>
                <w:szCs w:val="16"/>
                <w:lang w:val="en-US"/>
              </w:rPr>
              <w:t xml:space="preserve"> reliability program)</w:t>
            </w:r>
          </w:p>
        </w:tc>
      </w:tr>
      <w:tr w:rsidR="00393408" w:rsidRPr="002B5005" w14:paraId="70EEE687" w14:textId="77777777" w:rsidTr="000B0F36">
        <w:tc>
          <w:tcPr>
            <w:tcW w:w="814" w:type="dxa"/>
            <w:vAlign w:val="center"/>
          </w:tcPr>
          <w:p w14:paraId="20503979" w14:textId="77777777" w:rsidR="00393408" w:rsidRPr="00D76F1B" w:rsidRDefault="00392806" w:rsidP="003D3873">
            <w:pPr>
              <w:spacing w:before="60"/>
              <w:rPr>
                <w:rFonts w:ascii="Arial" w:hAnsi="Arial" w:cs="Arial"/>
                <w:sz w:val="18"/>
                <w:szCs w:val="18"/>
              </w:rPr>
            </w:pPr>
            <w:r w:rsidRPr="00D76F1B">
              <w:rPr>
                <w:rFonts w:ascii="Arial" w:hAnsi="Arial" w:cs="Arial"/>
                <w:sz w:val="18"/>
                <w:szCs w:val="18"/>
              </w:rPr>
              <w:t>1.1.9</w:t>
            </w:r>
          </w:p>
        </w:tc>
        <w:tc>
          <w:tcPr>
            <w:tcW w:w="8814" w:type="dxa"/>
          </w:tcPr>
          <w:p w14:paraId="40B991A0" w14:textId="014925EE" w:rsidR="0085658C" w:rsidRPr="00D76F1B" w:rsidRDefault="000A6F6E" w:rsidP="00D76F1B">
            <w:pPr>
              <w:spacing w:before="60"/>
              <w:jc w:val="both"/>
              <w:rPr>
                <w:rFonts w:ascii="Arial" w:hAnsi="Arial" w:cs="Arial"/>
                <w:sz w:val="18"/>
                <w:szCs w:val="18"/>
              </w:rPr>
            </w:pPr>
            <w:ins w:id="0" w:author="DOUEK Raphaël" w:date="2025-08-27T15:43:00Z" w16du:dateUtc="2025-08-27T13:43:00Z">
              <w:r w:rsidRPr="00D76F1B">
                <w:rPr>
                  <w:rFonts w:ascii="Arial" w:hAnsi="Arial" w:cs="Arial"/>
                  <w:sz w:val="18"/>
                  <w:szCs w:val="18"/>
                </w:rPr>
                <w:t xml:space="preserve">NA si la </w:t>
              </w:r>
              <w:proofErr w:type="spellStart"/>
              <w:r w:rsidRPr="00D76F1B">
                <w:rPr>
                  <w:rFonts w:ascii="Arial" w:hAnsi="Arial" w:cs="Arial"/>
                  <w:sz w:val="18"/>
                  <w:szCs w:val="18"/>
                </w:rPr>
                <w:t>prévol</w:t>
              </w:r>
              <w:proofErr w:type="spellEnd"/>
              <w:r w:rsidRPr="00D76F1B">
                <w:rPr>
                  <w:rFonts w:ascii="Arial" w:hAnsi="Arial" w:cs="Arial"/>
                  <w:sz w:val="18"/>
                  <w:szCs w:val="18"/>
                </w:rPr>
                <w:t xml:space="preserve"> </w:t>
              </w:r>
            </w:ins>
            <w:del w:id="1" w:author="DOUEK Raphaël" w:date="2025-08-27T15:43:00Z" w16du:dateUtc="2025-08-27T13:43:00Z">
              <w:r w:rsidR="0085658C" w:rsidRPr="00D76F1B" w:rsidDel="000A6F6E">
                <w:rPr>
                  <w:rFonts w:ascii="Arial" w:hAnsi="Arial" w:cs="Arial"/>
                  <w:sz w:val="18"/>
                  <w:szCs w:val="18"/>
                </w:rPr>
                <w:delText xml:space="preserve">NA si la prévol </w:delText>
              </w:r>
            </w:del>
            <w:r w:rsidR="0085658C" w:rsidRPr="00D76F1B">
              <w:rPr>
                <w:rFonts w:ascii="Arial" w:hAnsi="Arial" w:cs="Arial"/>
                <w:sz w:val="18"/>
                <w:szCs w:val="18"/>
              </w:rPr>
              <w:t>est incluse dans la checklist pilote</w:t>
            </w:r>
          </w:p>
          <w:p w14:paraId="2A148995" w14:textId="77777777" w:rsidR="00393408" w:rsidRPr="00D76F1B" w:rsidRDefault="00392806"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NA if preflight included in Pilot checklist</w:t>
            </w:r>
          </w:p>
        </w:tc>
      </w:tr>
      <w:tr w:rsidR="00BF1388" w:rsidRPr="002B5005" w14:paraId="0F41A235" w14:textId="77777777" w:rsidTr="000B0F36">
        <w:tc>
          <w:tcPr>
            <w:tcW w:w="814" w:type="dxa"/>
            <w:vAlign w:val="center"/>
          </w:tcPr>
          <w:p w14:paraId="180EBB3D" w14:textId="77777777" w:rsidR="00BF1388" w:rsidRPr="00D76F1B" w:rsidRDefault="00BF1388" w:rsidP="003D3873">
            <w:pPr>
              <w:spacing w:before="60"/>
              <w:rPr>
                <w:rFonts w:ascii="Arial" w:hAnsi="Arial" w:cs="Arial"/>
                <w:sz w:val="18"/>
                <w:szCs w:val="18"/>
              </w:rPr>
            </w:pPr>
            <w:r w:rsidRPr="00D76F1B">
              <w:rPr>
                <w:rFonts w:ascii="Arial" w:hAnsi="Arial" w:cs="Arial"/>
                <w:sz w:val="18"/>
                <w:szCs w:val="18"/>
              </w:rPr>
              <w:t>1.1.1</w:t>
            </w:r>
            <w:r w:rsidR="00D34DBE" w:rsidRPr="00D76F1B">
              <w:rPr>
                <w:rFonts w:ascii="Arial" w:hAnsi="Arial" w:cs="Arial"/>
                <w:sz w:val="18"/>
                <w:szCs w:val="18"/>
              </w:rPr>
              <w:t>7</w:t>
            </w:r>
          </w:p>
          <w:p w14:paraId="0831BFBF" w14:textId="77777777" w:rsidR="001716A3" w:rsidRPr="00D76F1B" w:rsidRDefault="001716A3" w:rsidP="003D3873">
            <w:pPr>
              <w:spacing w:before="60"/>
              <w:rPr>
                <w:rFonts w:ascii="Arial" w:hAnsi="Arial" w:cs="Arial"/>
                <w:sz w:val="16"/>
                <w:szCs w:val="16"/>
              </w:rPr>
            </w:pPr>
            <w:r w:rsidRPr="00D76F1B">
              <w:rPr>
                <w:rFonts w:ascii="Arial" w:hAnsi="Arial" w:cs="Arial"/>
                <w:sz w:val="16"/>
                <w:szCs w:val="16"/>
              </w:rPr>
              <w:t>2.1.1 to 2.1.6</w:t>
            </w:r>
          </w:p>
        </w:tc>
        <w:tc>
          <w:tcPr>
            <w:tcW w:w="8814" w:type="dxa"/>
          </w:tcPr>
          <w:p w14:paraId="7795B8C8" w14:textId="77777777" w:rsidR="00BF1388" w:rsidRPr="00D76F1B" w:rsidRDefault="001716A3" w:rsidP="00D76F1B">
            <w:pPr>
              <w:spacing w:before="60"/>
              <w:jc w:val="both"/>
              <w:rPr>
                <w:rFonts w:ascii="Arial" w:hAnsi="Arial" w:cs="Arial"/>
                <w:sz w:val="18"/>
                <w:szCs w:val="18"/>
              </w:rPr>
            </w:pPr>
            <w:r w:rsidRPr="00D76F1B">
              <w:rPr>
                <w:rFonts w:ascii="Arial" w:hAnsi="Arial" w:cs="Arial"/>
                <w:sz w:val="18"/>
                <w:szCs w:val="18"/>
              </w:rPr>
              <w:t xml:space="preserve">Au travers de ces </w:t>
            </w:r>
            <w:r w:rsidR="00D34DBE" w:rsidRPr="00D76F1B">
              <w:rPr>
                <w:rFonts w:ascii="Arial" w:hAnsi="Arial" w:cs="Arial"/>
                <w:sz w:val="18"/>
                <w:szCs w:val="18"/>
              </w:rPr>
              <w:t>Chapitre</w:t>
            </w:r>
            <w:r w:rsidRPr="00D76F1B">
              <w:rPr>
                <w:rFonts w:ascii="Arial" w:hAnsi="Arial" w:cs="Arial"/>
                <w:sz w:val="18"/>
                <w:szCs w:val="18"/>
              </w:rPr>
              <w:t>s :</w:t>
            </w:r>
            <w:r w:rsidR="00D34DBE" w:rsidRPr="00D76F1B">
              <w:rPr>
                <w:rFonts w:ascii="Arial" w:hAnsi="Arial" w:cs="Arial"/>
                <w:sz w:val="18"/>
                <w:szCs w:val="18"/>
              </w:rPr>
              <w:t xml:space="preserve"> le tableau récapitulatif </w:t>
            </w:r>
            <w:r w:rsidR="00616DA7" w:rsidRPr="00D76F1B">
              <w:rPr>
                <w:rFonts w:ascii="Arial" w:hAnsi="Arial" w:cs="Arial"/>
                <w:sz w:val="18"/>
                <w:szCs w:val="18"/>
              </w:rPr>
              <w:t xml:space="preserve">de l’ensemble </w:t>
            </w:r>
            <w:r w:rsidR="00D34DBE" w:rsidRPr="00D76F1B">
              <w:rPr>
                <w:rFonts w:ascii="Arial" w:hAnsi="Arial" w:cs="Arial"/>
                <w:sz w:val="18"/>
                <w:szCs w:val="18"/>
              </w:rPr>
              <w:t xml:space="preserve">des documents </w:t>
            </w:r>
            <w:r w:rsidR="00616DA7" w:rsidRPr="00D76F1B">
              <w:rPr>
                <w:rFonts w:ascii="Arial" w:hAnsi="Arial" w:cs="Arial"/>
                <w:sz w:val="18"/>
                <w:szCs w:val="18"/>
              </w:rPr>
              <w:t xml:space="preserve">ayant servi </w:t>
            </w:r>
            <w:r w:rsidR="00D34DBE" w:rsidRPr="00D76F1B">
              <w:rPr>
                <w:rFonts w:ascii="Arial" w:hAnsi="Arial" w:cs="Arial"/>
                <w:sz w:val="18"/>
                <w:szCs w:val="18"/>
              </w:rPr>
              <w:t>dans ce PE</w:t>
            </w:r>
          </w:p>
          <w:p w14:paraId="45DECBEA" w14:textId="08CECD16" w:rsidR="00D34DBE" w:rsidRPr="00D76F1B" w:rsidRDefault="00616DA7" w:rsidP="00D76F1B">
            <w:pPr>
              <w:spacing w:before="60"/>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Through </w:t>
            </w:r>
            <w:r w:rsidR="0096028D" w:rsidRPr="00D76F1B">
              <w:rPr>
                <w:rFonts w:ascii="Arial" w:hAnsi="Arial" w:cs="Arial"/>
                <w:i/>
                <w:color w:val="595959"/>
                <w:sz w:val="16"/>
                <w:szCs w:val="16"/>
                <w:lang w:val="en-US"/>
              </w:rPr>
              <w:t>these</w:t>
            </w:r>
            <w:r w:rsidRPr="00D76F1B">
              <w:rPr>
                <w:rFonts w:ascii="Arial" w:hAnsi="Arial" w:cs="Arial"/>
                <w:i/>
                <w:color w:val="595959"/>
                <w:sz w:val="16"/>
                <w:szCs w:val="16"/>
                <w:lang w:val="en-US"/>
              </w:rPr>
              <w:t xml:space="preserve"> </w:t>
            </w:r>
            <w:r w:rsidR="00D34DBE" w:rsidRPr="00D76F1B">
              <w:rPr>
                <w:rFonts w:ascii="Arial" w:hAnsi="Arial" w:cs="Arial"/>
                <w:i/>
                <w:color w:val="595959"/>
                <w:sz w:val="16"/>
                <w:szCs w:val="16"/>
                <w:lang w:val="en-US"/>
              </w:rPr>
              <w:t>Chapter</w:t>
            </w:r>
            <w:r w:rsidRPr="00D76F1B">
              <w:rPr>
                <w:rFonts w:ascii="Arial" w:hAnsi="Arial" w:cs="Arial"/>
                <w:i/>
                <w:color w:val="595959"/>
                <w:sz w:val="16"/>
                <w:szCs w:val="16"/>
                <w:lang w:val="en-US"/>
              </w:rPr>
              <w:t>s:</w:t>
            </w:r>
            <w:r w:rsidR="00D34DBE" w:rsidRPr="00D76F1B">
              <w:rPr>
                <w:rFonts w:ascii="Arial" w:hAnsi="Arial" w:cs="Arial"/>
                <w:i/>
                <w:color w:val="595959"/>
                <w:sz w:val="16"/>
                <w:szCs w:val="16"/>
                <w:lang w:val="en-US"/>
              </w:rPr>
              <w:t xml:space="preserve"> cross reference table to </w:t>
            </w:r>
            <w:r w:rsidRPr="00D76F1B">
              <w:rPr>
                <w:rFonts w:ascii="Arial" w:hAnsi="Arial" w:cs="Arial"/>
                <w:i/>
                <w:color w:val="595959"/>
                <w:sz w:val="16"/>
                <w:szCs w:val="16"/>
                <w:lang w:val="en-US"/>
              </w:rPr>
              <w:t xml:space="preserve">all </w:t>
            </w:r>
            <w:r w:rsidR="00D34DBE" w:rsidRPr="00D76F1B">
              <w:rPr>
                <w:rFonts w:ascii="Arial" w:hAnsi="Arial" w:cs="Arial"/>
                <w:i/>
                <w:color w:val="595959"/>
                <w:sz w:val="16"/>
                <w:szCs w:val="16"/>
                <w:lang w:val="en-US"/>
              </w:rPr>
              <w:t xml:space="preserve">documents used in this AMP </w:t>
            </w:r>
          </w:p>
        </w:tc>
      </w:tr>
      <w:tr w:rsidR="00393408" w:rsidRPr="002B5005" w14:paraId="5BD07838" w14:textId="77777777" w:rsidTr="000B0F36">
        <w:tc>
          <w:tcPr>
            <w:tcW w:w="814" w:type="dxa"/>
            <w:vAlign w:val="center"/>
          </w:tcPr>
          <w:p w14:paraId="63F888B1" w14:textId="77777777" w:rsidR="00393408" w:rsidRPr="00D76F1B" w:rsidRDefault="0085658C" w:rsidP="003D3873">
            <w:pPr>
              <w:spacing w:before="60"/>
              <w:rPr>
                <w:rFonts w:ascii="Arial" w:hAnsi="Arial" w:cs="Arial"/>
                <w:sz w:val="18"/>
                <w:szCs w:val="18"/>
                <w:lang w:val="en-US"/>
              </w:rPr>
            </w:pPr>
            <w:r w:rsidRPr="00D76F1B">
              <w:rPr>
                <w:rFonts w:ascii="Arial" w:hAnsi="Arial" w:cs="Arial"/>
                <w:sz w:val="18"/>
                <w:szCs w:val="18"/>
                <w:lang w:val="en-US"/>
              </w:rPr>
              <w:t>2.1.1</w:t>
            </w:r>
          </w:p>
        </w:tc>
        <w:tc>
          <w:tcPr>
            <w:tcW w:w="8814" w:type="dxa"/>
          </w:tcPr>
          <w:p w14:paraId="50A0EC68" w14:textId="77777777" w:rsidR="00393408" w:rsidRPr="00D76F1B" w:rsidRDefault="0085658C" w:rsidP="00D76F1B">
            <w:pPr>
              <w:spacing w:before="60"/>
              <w:jc w:val="both"/>
              <w:rPr>
                <w:rFonts w:ascii="Arial" w:hAnsi="Arial" w:cs="Arial"/>
                <w:sz w:val="18"/>
                <w:szCs w:val="18"/>
              </w:rPr>
            </w:pPr>
            <w:r w:rsidRPr="00D76F1B">
              <w:rPr>
                <w:rFonts w:ascii="Arial" w:hAnsi="Arial" w:cs="Arial"/>
                <w:sz w:val="18"/>
                <w:szCs w:val="18"/>
              </w:rPr>
              <w:t>Chapitre indiquant la référence des documents constructeurs (Ed/</w:t>
            </w:r>
            <w:proofErr w:type="spellStart"/>
            <w:r w:rsidRPr="00D76F1B">
              <w:rPr>
                <w:rFonts w:ascii="Arial" w:hAnsi="Arial" w:cs="Arial"/>
                <w:sz w:val="18"/>
                <w:szCs w:val="18"/>
              </w:rPr>
              <w:t>rev</w:t>
            </w:r>
            <w:proofErr w:type="spellEnd"/>
            <w:r w:rsidRPr="00D76F1B">
              <w:rPr>
                <w:rFonts w:ascii="Arial" w:hAnsi="Arial" w:cs="Arial"/>
                <w:sz w:val="18"/>
                <w:szCs w:val="18"/>
              </w:rPr>
              <w:t>)</w:t>
            </w:r>
          </w:p>
          <w:p w14:paraId="489A2028" w14:textId="77777777" w:rsidR="0085658C" w:rsidRPr="00D76F1B" w:rsidRDefault="0085658C"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manufacturer documents (Issue/rev)</w:t>
            </w:r>
          </w:p>
        </w:tc>
      </w:tr>
      <w:tr w:rsidR="0085658C" w:rsidRPr="002B5005" w14:paraId="0C131E86" w14:textId="77777777" w:rsidTr="000B0F36">
        <w:tc>
          <w:tcPr>
            <w:tcW w:w="814" w:type="dxa"/>
            <w:vAlign w:val="center"/>
          </w:tcPr>
          <w:p w14:paraId="67A0E671" w14:textId="77777777" w:rsidR="0085658C" w:rsidRPr="00D76F1B" w:rsidRDefault="0085658C" w:rsidP="003D3873">
            <w:pPr>
              <w:spacing w:before="60"/>
              <w:rPr>
                <w:rFonts w:ascii="Arial" w:hAnsi="Arial" w:cs="Arial"/>
                <w:sz w:val="18"/>
                <w:szCs w:val="18"/>
                <w:lang w:val="en-US"/>
              </w:rPr>
            </w:pPr>
            <w:r w:rsidRPr="00D76F1B">
              <w:rPr>
                <w:rFonts w:ascii="Arial" w:hAnsi="Arial" w:cs="Arial"/>
                <w:sz w:val="18"/>
                <w:szCs w:val="18"/>
                <w:lang w:val="en-US"/>
              </w:rPr>
              <w:t>2.1.2</w:t>
            </w:r>
          </w:p>
        </w:tc>
        <w:tc>
          <w:tcPr>
            <w:tcW w:w="8814" w:type="dxa"/>
          </w:tcPr>
          <w:p w14:paraId="22B55EAF" w14:textId="009E7CBE" w:rsidR="0085658C" w:rsidRPr="00D76F1B" w:rsidRDefault="0085658C" w:rsidP="00D76F1B">
            <w:pPr>
              <w:spacing w:before="60"/>
              <w:jc w:val="both"/>
              <w:rPr>
                <w:rFonts w:ascii="Arial" w:hAnsi="Arial" w:cs="Arial"/>
                <w:sz w:val="18"/>
                <w:szCs w:val="18"/>
              </w:rPr>
            </w:pPr>
            <w:r w:rsidRPr="00D76F1B">
              <w:rPr>
                <w:rFonts w:ascii="Arial" w:hAnsi="Arial" w:cs="Arial"/>
                <w:sz w:val="18"/>
                <w:szCs w:val="18"/>
              </w:rPr>
              <w:t xml:space="preserve">Chapitre indiquant la référence des documents autres ayant permis l’établissement du PE (SB, SL, </w:t>
            </w:r>
            <w:r w:rsidR="0096028D" w:rsidRPr="00D76F1B">
              <w:rPr>
                <w:rFonts w:ascii="Arial" w:hAnsi="Arial" w:cs="Arial"/>
                <w:sz w:val="18"/>
                <w:szCs w:val="18"/>
              </w:rPr>
              <w:t xml:space="preserve">SIL, </w:t>
            </w:r>
            <w:proofErr w:type="gramStart"/>
            <w:r w:rsidR="0096028D" w:rsidRPr="00D76F1B">
              <w:rPr>
                <w:rFonts w:ascii="Arial" w:hAnsi="Arial" w:cs="Arial"/>
                <w:sz w:val="18"/>
                <w:szCs w:val="18"/>
              </w:rPr>
              <w:t xml:space="preserve"> ..</w:t>
            </w:r>
            <w:proofErr w:type="gramEnd"/>
            <w:r w:rsidRPr="00D76F1B">
              <w:rPr>
                <w:rFonts w:ascii="Arial" w:hAnsi="Arial" w:cs="Arial"/>
                <w:sz w:val="18"/>
                <w:szCs w:val="18"/>
              </w:rPr>
              <w:t>)</w:t>
            </w:r>
          </w:p>
          <w:p w14:paraId="22FE2D0D" w14:textId="5B243DE5" w:rsidR="0085658C" w:rsidRPr="00D76F1B" w:rsidRDefault="0085658C"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Chapter indicating the reference of </w:t>
            </w:r>
            <w:r w:rsidR="0096028D" w:rsidRPr="00D76F1B">
              <w:rPr>
                <w:rFonts w:ascii="Arial" w:hAnsi="Arial" w:cs="Arial"/>
                <w:i/>
                <w:color w:val="595959"/>
                <w:sz w:val="16"/>
                <w:szCs w:val="16"/>
                <w:lang w:val="en-US"/>
              </w:rPr>
              <w:t>other documents</w:t>
            </w:r>
            <w:r w:rsidRPr="00D76F1B">
              <w:rPr>
                <w:rFonts w:ascii="Arial" w:hAnsi="Arial" w:cs="Arial"/>
                <w:i/>
                <w:color w:val="595959"/>
                <w:sz w:val="16"/>
                <w:szCs w:val="16"/>
                <w:lang w:val="en-US"/>
              </w:rPr>
              <w:t xml:space="preserve"> for dra</w:t>
            </w:r>
            <w:r w:rsidR="003D05A7" w:rsidRPr="00D76F1B">
              <w:rPr>
                <w:rFonts w:ascii="Arial" w:hAnsi="Arial" w:cs="Arial"/>
                <w:i/>
                <w:color w:val="595959"/>
                <w:sz w:val="16"/>
                <w:szCs w:val="16"/>
                <w:lang w:val="en-US"/>
              </w:rPr>
              <w:t>w</w:t>
            </w:r>
            <w:r w:rsidRPr="00D76F1B">
              <w:rPr>
                <w:rFonts w:ascii="Arial" w:hAnsi="Arial" w:cs="Arial"/>
                <w:i/>
                <w:color w:val="595959"/>
                <w:sz w:val="16"/>
                <w:szCs w:val="16"/>
                <w:lang w:val="en-US"/>
              </w:rPr>
              <w:t>ing up the AMP (SB, SL, SIL, …)</w:t>
            </w:r>
          </w:p>
        </w:tc>
      </w:tr>
      <w:tr w:rsidR="003D05A7" w:rsidRPr="002B5005" w14:paraId="3B03D493" w14:textId="77777777" w:rsidTr="000B0F36">
        <w:tc>
          <w:tcPr>
            <w:tcW w:w="814" w:type="dxa"/>
            <w:vAlign w:val="center"/>
          </w:tcPr>
          <w:p w14:paraId="5486A324" w14:textId="77777777" w:rsidR="003D05A7" w:rsidRPr="00D76F1B" w:rsidRDefault="003D05A7" w:rsidP="003D3873">
            <w:pPr>
              <w:spacing w:before="60"/>
              <w:rPr>
                <w:rFonts w:ascii="Arial" w:hAnsi="Arial" w:cs="Arial"/>
                <w:sz w:val="18"/>
                <w:szCs w:val="18"/>
                <w:lang w:val="en-US"/>
              </w:rPr>
            </w:pPr>
            <w:r w:rsidRPr="00D76F1B">
              <w:rPr>
                <w:rFonts w:ascii="Arial" w:hAnsi="Arial" w:cs="Arial"/>
                <w:sz w:val="18"/>
                <w:szCs w:val="18"/>
                <w:lang w:val="en-US"/>
              </w:rPr>
              <w:t>2.1.3</w:t>
            </w:r>
          </w:p>
        </w:tc>
        <w:tc>
          <w:tcPr>
            <w:tcW w:w="8814" w:type="dxa"/>
          </w:tcPr>
          <w:p w14:paraId="4C2D7937" w14:textId="77777777" w:rsidR="003D05A7" w:rsidRPr="00D76F1B" w:rsidRDefault="003D05A7" w:rsidP="00D76F1B">
            <w:pPr>
              <w:spacing w:before="60"/>
              <w:jc w:val="both"/>
              <w:rPr>
                <w:rFonts w:ascii="Arial" w:hAnsi="Arial" w:cs="Arial"/>
                <w:sz w:val="18"/>
                <w:szCs w:val="18"/>
              </w:rPr>
            </w:pPr>
            <w:r w:rsidRPr="00D76F1B">
              <w:rPr>
                <w:rFonts w:ascii="Arial" w:hAnsi="Arial" w:cs="Arial"/>
                <w:sz w:val="18"/>
                <w:szCs w:val="18"/>
              </w:rPr>
              <w:t>Chapitre indiquant la référence des documents (STC) liés aux modifications particulières décidées par l’opérateur/propriétaire ayant des instructions de maintenance supplémentaires (ICA)</w:t>
            </w:r>
          </w:p>
          <w:p w14:paraId="0790045B" w14:textId="77777777" w:rsidR="003D05A7" w:rsidRPr="00D76F1B" w:rsidRDefault="003D05A7"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Chapter indicating the reference of documents (STC) linked to </w:t>
            </w:r>
            <w:proofErr w:type="gramStart"/>
            <w:r w:rsidRPr="00D76F1B">
              <w:rPr>
                <w:rFonts w:ascii="Arial" w:hAnsi="Arial" w:cs="Arial"/>
                <w:i/>
                <w:color w:val="595959"/>
                <w:sz w:val="16"/>
                <w:szCs w:val="16"/>
                <w:lang w:val="en-US"/>
              </w:rPr>
              <w:t>particular modifications</w:t>
            </w:r>
            <w:proofErr w:type="gramEnd"/>
            <w:r w:rsidRPr="00D76F1B">
              <w:rPr>
                <w:rFonts w:ascii="Arial" w:hAnsi="Arial" w:cs="Arial"/>
                <w:i/>
                <w:color w:val="595959"/>
                <w:sz w:val="16"/>
                <w:szCs w:val="16"/>
                <w:lang w:val="en-US"/>
              </w:rPr>
              <w:t xml:space="preserve"> decided by the operator/owner and requiring additional maintenance instructions (ICA - Instructions for continuing airworthiness)</w:t>
            </w:r>
          </w:p>
        </w:tc>
      </w:tr>
      <w:tr w:rsidR="003D05A7" w:rsidRPr="002B5005" w14:paraId="3ABA8324" w14:textId="77777777" w:rsidTr="000B0F36">
        <w:tc>
          <w:tcPr>
            <w:tcW w:w="814" w:type="dxa"/>
            <w:vAlign w:val="center"/>
          </w:tcPr>
          <w:p w14:paraId="1CFEEA1D" w14:textId="77777777" w:rsidR="003D05A7" w:rsidRPr="00D76F1B" w:rsidRDefault="003D05A7" w:rsidP="003D3873">
            <w:pPr>
              <w:spacing w:before="60"/>
              <w:rPr>
                <w:rFonts w:ascii="Arial" w:hAnsi="Arial" w:cs="Arial"/>
                <w:sz w:val="18"/>
                <w:szCs w:val="18"/>
                <w:lang w:val="en-US"/>
              </w:rPr>
            </w:pPr>
            <w:r w:rsidRPr="00D76F1B">
              <w:rPr>
                <w:rFonts w:ascii="Arial" w:hAnsi="Arial" w:cs="Arial"/>
                <w:sz w:val="18"/>
                <w:szCs w:val="18"/>
                <w:lang w:val="en-US"/>
              </w:rPr>
              <w:t>2.1.4</w:t>
            </w:r>
          </w:p>
        </w:tc>
        <w:tc>
          <w:tcPr>
            <w:tcW w:w="8814" w:type="dxa"/>
          </w:tcPr>
          <w:p w14:paraId="7A6824C9" w14:textId="77777777" w:rsidR="003D05A7" w:rsidRPr="00D76F1B" w:rsidRDefault="003D05A7" w:rsidP="00D76F1B">
            <w:pPr>
              <w:spacing w:before="60"/>
              <w:jc w:val="both"/>
              <w:rPr>
                <w:rFonts w:ascii="Arial" w:hAnsi="Arial" w:cs="Arial"/>
                <w:sz w:val="18"/>
                <w:szCs w:val="18"/>
              </w:rPr>
            </w:pPr>
            <w:r w:rsidRPr="00D76F1B">
              <w:rPr>
                <w:rFonts w:ascii="Arial" w:hAnsi="Arial" w:cs="Arial"/>
                <w:sz w:val="18"/>
                <w:szCs w:val="18"/>
              </w:rPr>
              <w:t>Chapitre indiquant la référence des documents liés aux réparations ayant des instructions de maintenance supplémentaires</w:t>
            </w:r>
          </w:p>
          <w:p w14:paraId="08583373" w14:textId="77777777" w:rsidR="003D05A7" w:rsidRPr="00D76F1B" w:rsidRDefault="003D05A7"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documents linked to repairs requiring additional maintenance instructions</w:t>
            </w:r>
          </w:p>
        </w:tc>
      </w:tr>
      <w:tr w:rsidR="00441AB1" w:rsidRPr="002B5005" w14:paraId="0CD3B43C" w14:textId="77777777" w:rsidTr="000B0F36">
        <w:tc>
          <w:tcPr>
            <w:tcW w:w="814" w:type="dxa"/>
            <w:vAlign w:val="center"/>
          </w:tcPr>
          <w:p w14:paraId="2045D70B" w14:textId="77777777" w:rsidR="00441AB1" w:rsidRPr="00D76F1B" w:rsidRDefault="00441AB1" w:rsidP="003D3873">
            <w:pPr>
              <w:spacing w:before="60"/>
              <w:rPr>
                <w:rFonts w:ascii="Arial" w:hAnsi="Arial" w:cs="Arial"/>
                <w:sz w:val="18"/>
                <w:szCs w:val="18"/>
                <w:lang w:val="en-US"/>
              </w:rPr>
            </w:pPr>
            <w:r w:rsidRPr="00D76F1B">
              <w:rPr>
                <w:rFonts w:ascii="Arial" w:hAnsi="Arial" w:cs="Arial"/>
                <w:sz w:val="18"/>
                <w:szCs w:val="18"/>
                <w:lang w:val="en-US"/>
              </w:rPr>
              <w:t>2.1.5</w:t>
            </w:r>
          </w:p>
        </w:tc>
        <w:tc>
          <w:tcPr>
            <w:tcW w:w="8814" w:type="dxa"/>
          </w:tcPr>
          <w:p w14:paraId="3257881B" w14:textId="77777777" w:rsidR="00441AB1" w:rsidRPr="00D76F1B" w:rsidRDefault="00441AB1" w:rsidP="00D76F1B">
            <w:pPr>
              <w:spacing w:before="60"/>
              <w:jc w:val="both"/>
              <w:rPr>
                <w:rFonts w:ascii="Arial" w:hAnsi="Arial" w:cs="Arial"/>
                <w:sz w:val="18"/>
                <w:szCs w:val="18"/>
              </w:rPr>
            </w:pPr>
            <w:r w:rsidRPr="00D76F1B">
              <w:rPr>
                <w:rFonts w:ascii="Arial" w:hAnsi="Arial" w:cs="Arial"/>
                <w:sz w:val="18"/>
                <w:szCs w:val="18"/>
              </w:rPr>
              <w:t>Chapitre indiquant la référence de la dérogation à la TCDS</w:t>
            </w:r>
          </w:p>
          <w:p w14:paraId="630D35BE" w14:textId="77777777" w:rsidR="00441AB1" w:rsidRPr="00D76F1B" w:rsidRDefault="00441AB1" w:rsidP="00D76F1B">
            <w:pPr>
              <w:spacing w:before="60"/>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de</w:t>
            </w:r>
            <w:r w:rsidR="00431A4D" w:rsidRPr="00D76F1B">
              <w:rPr>
                <w:rFonts w:ascii="Arial" w:hAnsi="Arial" w:cs="Arial"/>
                <w:i/>
                <w:color w:val="595959"/>
                <w:sz w:val="16"/>
                <w:szCs w:val="16"/>
                <w:lang w:val="en-US"/>
              </w:rPr>
              <w:t>viation</w:t>
            </w:r>
            <w:r w:rsidRPr="00D76F1B">
              <w:rPr>
                <w:rFonts w:ascii="Arial" w:hAnsi="Arial" w:cs="Arial"/>
                <w:i/>
                <w:color w:val="595959"/>
                <w:sz w:val="16"/>
                <w:szCs w:val="16"/>
                <w:lang w:val="en-US"/>
              </w:rPr>
              <w:t xml:space="preserve"> to TCDS</w:t>
            </w:r>
          </w:p>
        </w:tc>
      </w:tr>
      <w:tr w:rsidR="00EE5FCA" w:rsidRPr="002B5005" w14:paraId="0B196089" w14:textId="77777777" w:rsidTr="000B0F36">
        <w:tc>
          <w:tcPr>
            <w:tcW w:w="814" w:type="dxa"/>
            <w:vAlign w:val="center"/>
          </w:tcPr>
          <w:p w14:paraId="30B61F17" w14:textId="77777777" w:rsidR="00EE5FCA" w:rsidRPr="00D76F1B" w:rsidRDefault="00EE5FCA" w:rsidP="003D3873">
            <w:pPr>
              <w:spacing w:before="60"/>
              <w:rPr>
                <w:rFonts w:ascii="Arial" w:hAnsi="Arial" w:cs="Arial"/>
                <w:sz w:val="18"/>
                <w:szCs w:val="18"/>
                <w:lang w:val="en-US"/>
              </w:rPr>
            </w:pPr>
            <w:r w:rsidRPr="00D76F1B">
              <w:rPr>
                <w:rFonts w:ascii="Arial" w:hAnsi="Arial" w:cs="Arial"/>
                <w:sz w:val="18"/>
                <w:szCs w:val="18"/>
                <w:lang w:val="en-US"/>
              </w:rPr>
              <w:t>2.1.6</w:t>
            </w:r>
          </w:p>
        </w:tc>
        <w:tc>
          <w:tcPr>
            <w:tcW w:w="8814" w:type="dxa"/>
          </w:tcPr>
          <w:p w14:paraId="55D37F29" w14:textId="77777777" w:rsidR="00EE5FCA" w:rsidRPr="00D76F1B" w:rsidRDefault="00EE5FCA" w:rsidP="00EE5FCA">
            <w:pPr>
              <w:rPr>
                <w:rFonts w:ascii="Arial" w:hAnsi="Arial" w:cs="Arial"/>
                <w:sz w:val="18"/>
                <w:szCs w:val="18"/>
              </w:rPr>
            </w:pPr>
            <w:r w:rsidRPr="00D76F1B">
              <w:rPr>
                <w:rFonts w:ascii="Arial" w:hAnsi="Arial" w:cs="Arial"/>
                <w:sz w:val="18"/>
                <w:szCs w:val="18"/>
              </w:rPr>
              <w:t>Chapitre indiquant la référence des documents ayant des instructions d’entretien supplémentaires liées à l’exploitation particulière de l’aéronef</w:t>
            </w:r>
          </w:p>
          <w:p w14:paraId="2DC21E83" w14:textId="77777777" w:rsidR="00EE5FCA" w:rsidRPr="00D76F1B" w:rsidRDefault="00EE5FCA" w:rsidP="00D76F1B">
            <w:pPr>
              <w:spacing w:before="60"/>
              <w:jc w:val="both"/>
              <w:rPr>
                <w:rFonts w:ascii="Arial" w:hAnsi="Arial" w:cs="Arial"/>
                <w:color w:val="595959"/>
                <w:sz w:val="18"/>
                <w:szCs w:val="18"/>
                <w:lang w:val="en-US"/>
              </w:rPr>
            </w:pPr>
            <w:r w:rsidRPr="00D76F1B">
              <w:rPr>
                <w:rFonts w:ascii="Arial" w:hAnsi="Arial" w:cs="Arial"/>
                <w:i/>
                <w:color w:val="595959"/>
                <w:sz w:val="16"/>
                <w:szCs w:val="16"/>
                <w:lang w:val="en-US"/>
              </w:rPr>
              <w:t xml:space="preserve">Chapter indicating the reference of manufacturer documents linked to </w:t>
            </w:r>
            <w:proofErr w:type="gramStart"/>
            <w:r w:rsidRPr="00D76F1B">
              <w:rPr>
                <w:rFonts w:ascii="Arial" w:hAnsi="Arial" w:cs="Arial"/>
                <w:i/>
                <w:color w:val="595959"/>
                <w:sz w:val="16"/>
                <w:szCs w:val="16"/>
                <w:lang w:val="en-US"/>
              </w:rPr>
              <w:t>particular operation</w:t>
            </w:r>
            <w:proofErr w:type="gramEnd"/>
            <w:r w:rsidRPr="00D76F1B">
              <w:rPr>
                <w:rFonts w:ascii="Arial" w:hAnsi="Arial" w:cs="Arial"/>
                <w:i/>
                <w:color w:val="595959"/>
                <w:sz w:val="16"/>
                <w:szCs w:val="16"/>
                <w:lang w:val="en-US"/>
              </w:rPr>
              <w:t xml:space="preserve"> of the aircraft requiring additional maintenance instructions</w:t>
            </w:r>
          </w:p>
        </w:tc>
      </w:tr>
      <w:tr w:rsidR="0092064B" w:rsidRPr="002B5005" w14:paraId="0960CCF8" w14:textId="77777777" w:rsidTr="000B0F36">
        <w:tc>
          <w:tcPr>
            <w:tcW w:w="814" w:type="dxa"/>
            <w:vAlign w:val="center"/>
          </w:tcPr>
          <w:p w14:paraId="67990C2F" w14:textId="77777777" w:rsidR="0092064B" w:rsidRPr="00D76F1B" w:rsidRDefault="0092064B" w:rsidP="003D3873">
            <w:pPr>
              <w:spacing w:before="60"/>
              <w:rPr>
                <w:rFonts w:ascii="Arial" w:hAnsi="Arial" w:cs="Arial"/>
                <w:sz w:val="18"/>
                <w:szCs w:val="18"/>
                <w:lang w:val="en-US"/>
              </w:rPr>
            </w:pPr>
            <w:r w:rsidRPr="00D76F1B">
              <w:rPr>
                <w:rFonts w:ascii="Arial" w:hAnsi="Arial" w:cs="Arial"/>
                <w:sz w:val="18"/>
                <w:szCs w:val="18"/>
                <w:lang w:val="en-US"/>
              </w:rPr>
              <w:t>2.2</w:t>
            </w:r>
          </w:p>
          <w:p w14:paraId="75754B8D" w14:textId="77777777" w:rsidR="0092064B" w:rsidRPr="00D76F1B" w:rsidRDefault="0092064B" w:rsidP="003D3873">
            <w:pPr>
              <w:rPr>
                <w:rFonts w:ascii="Arial" w:hAnsi="Arial" w:cs="Arial"/>
                <w:sz w:val="18"/>
                <w:szCs w:val="18"/>
                <w:lang w:val="en-US"/>
              </w:rPr>
            </w:pPr>
            <w:r w:rsidRPr="00D76F1B">
              <w:rPr>
                <w:rFonts w:ascii="Arial" w:hAnsi="Arial" w:cs="Arial"/>
                <w:sz w:val="18"/>
                <w:szCs w:val="18"/>
                <w:lang w:val="en-US"/>
              </w:rPr>
              <w:t>2.3</w:t>
            </w:r>
          </w:p>
        </w:tc>
        <w:tc>
          <w:tcPr>
            <w:tcW w:w="8814" w:type="dxa"/>
          </w:tcPr>
          <w:p w14:paraId="2FE05051" w14:textId="77777777" w:rsidR="0092064B" w:rsidRPr="00D76F1B" w:rsidRDefault="0092064B" w:rsidP="00D76F1B">
            <w:pPr>
              <w:spacing w:before="60"/>
              <w:jc w:val="both"/>
              <w:rPr>
                <w:rFonts w:ascii="Arial" w:hAnsi="Arial" w:cs="Arial"/>
                <w:sz w:val="18"/>
                <w:szCs w:val="18"/>
              </w:rPr>
            </w:pPr>
            <w:r w:rsidRPr="00D76F1B">
              <w:rPr>
                <w:rFonts w:ascii="Arial" w:hAnsi="Arial" w:cs="Arial"/>
                <w:sz w:val="18"/>
                <w:szCs w:val="18"/>
              </w:rPr>
              <w:t xml:space="preserve">NA, si révision d’un PE existant déjà </w:t>
            </w:r>
            <w:proofErr w:type="gramStart"/>
            <w:r w:rsidRPr="00D76F1B">
              <w:rPr>
                <w:rFonts w:ascii="Arial" w:hAnsi="Arial" w:cs="Arial"/>
                <w:sz w:val="18"/>
                <w:szCs w:val="18"/>
              </w:rPr>
              <w:t>approuvé</w:t>
            </w:r>
            <w:proofErr w:type="gramEnd"/>
          </w:p>
          <w:p w14:paraId="4B760313" w14:textId="77777777" w:rsidR="0092064B" w:rsidRPr="00D76F1B" w:rsidRDefault="0092064B"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NA, if revision of existing approved AMP.</w:t>
            </w:r>
          </w:p>
        </w:tc>
      </w:tr>
      <w:tr w:rsidR="00EA75F5" w:rsidRPr="002B5005" w14:paraId="3D48A1AF" w14:textId="77777777" w:rsidTr="000B0F36">
        <w:tc>
          <w:tcPr>
            <w:tcW w:w="814" w:type="dxa"/>
            <w:vAlign w:val="center"/>
          </w:tcPr>
          <w:p w14:paraId="61A3EA22" w14:textId="77777777" w:rsidR="00EA75F5" w:rsidRPr="00D76F1B" w:rsidRDefault="00EA75F5" w:rsidP="003D3873">
            <w:pPr>
              <w:spacing w:before="60"/>
              <w:rPr>
                <w:rFonts w:ascii="Arial" w:hAnsi="Arial" w:cs="Arial"/>
                <w:sz w:val="18"/>
                <w:szCs w:val="18"/>
                <w:lang w:val="en-US"/>
              </w:rPr>
            </w:pPr>
            <w:r w:rsidRPr="00D76F1B">
              <w:rPr>
                <w:rFonts w:ascii="Arial" w:hAnsi="Arial" w:cs="Arial"/>
                <w:sz w:val="18"/>
                <w:szCs w:val="18"/>
                <w:lang w:val="en-US"/>
              </w:rPr>
              <w:t>4.</w:t>
            </w:r>
            <w:r w:rsidR="000E4532" w:rsidRPr="00D76F1B">
              <w:rPr>
                <w:rFonts w:ascii="Arial" w:hAnsi="Arial" w:cs="Arial"/>
                <w:sz w:val="18"/>
                <w:szCs w:val="18"/>
                <w:lang w:val="en-US"/>
              </w:rPr>
              <w:t>3</w:t>
            </w:r>
          </w:p>
        </w:tc>
        <w:tc>
          <w:tcPr>
            <w:tcW w:w="8814" w:type="dxa"/>
          </w:tcPr>
          <w:p w14:paraId="685A025A" w14:textId="18674EDD" w:rsidR="00EA75F5" w:rsidRPr="00D76F1B" w:rsidRDefault="00EA75F5" w:rsidP="00D76F1B">
            <w:pPr>
              <w:spacing w:before="60"/>
              <w:jc w:val="both"/>
              <w:rPr>
                <w:rFonts w:ascii="Arial" w:hAnsi="Arial" w:cs="Arial"/>
                <w:sz w:val="18"/>
                <w:szCs w:val="18"/>
              </w:rPr>
            </w:pPr>
            <w:r w:rsidRPr="00D76F1B">
              <w:rPr>
                <w:rFonts w:ascii="Arial" w:hAnsi="Arial" w:cs="Arial"/>
                <w:sz w:val="18"/>
                <w:szCs w:val="18"/>
              </w:rPr>
              <w:t xml:space="preserve">NA pour les organismes </w:t>
            </w:r>
            <w:r w:rsidR="0096028D">
              <w:rPr>
                <w:rFonts w:ascii="Arial" w:hAnsi="Arial" w:cs="Arial"/>
                <w:sz w:val="18"/>
                <w:szCs w:val="18"/>
              </w:rPr>
              <w:t>CA(M)O</w:t>
            </w:r>
            <w:r w:rsidR="0096028D" w:rsidRPr="00D76F1B">
              <w:rPr>
                <w:rFonts w:ascii="Arial" w:hAnsi="Arial" w:cs="Arial"/>
                <w:sz w:val="18"/>
                <w:szCs w:val="18"/>
              </w:rPr>
              <w:t xml:space="preserve"> </w:t>
            </w:r>
            <w:r w:rsidR="00251C54" w:rsidRPr="00D76F1B">
              <w:rPr>
                <w:rFonts w:ascii="Arial" w:hAnsi="Arial" w:cs="Arial"/>
                <w:sz w:val="18"/>
                <w:szCs w:val="18"/>
              </w:rPr>
              <w:t>étrangers</w:t>
            </w:r>
          </w:p>
          <w:p w14:paraId="60191507" w14:textId="77777777" w:rsidR="00EA75F5" w:rsidRPr="00D76F1B" w:rsidRDefault="00EA75F5"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NA for the </w:t>
            </w:r>
            <w:r w:rsidR="00251C54" w:rsidRPr="00D76F1B">
              <w:rPr>
                <w:rFonts w:ascii="Arial" w:hAnsi="Arial" w:cs="Arial"/>
                <w:i/>
                <w:color w:val="595959"/>
                <w:sz w:val="16"/>
                <w:szCs w:val="16"/>
                <w:lang w:val="en-US"/>
              </w:rPr>
              <w:t>foreign</w:t>
            </w:r>
            <w:r w:rsidRPr="00D76F1B">
              <w:rPr>
                <w:rFonts w:ascii="Arial" w:hAnsi="Arial" w:cs="Arial"/>
                <w:i/>
                <w:color w:val="595959"/>
                <w:sz w:val="16"/>
                <w:szCs w:val="16"/>
                <w:lang w:val="en-US"/>
              </w:rPr>
              <w:t xml:space="preserve"> CAMO</w:t>
            </w:r>
          </w:p>
        </w:tc>
      </w:tr>
      <w:tr w:rsidR="00861B0A" w:rsidRPr="002B5005" w14:paraId="3ACA8E39" w14:textId="77777777" w:rsidTr="000B0F36">
        <w:tc>
          <w:tcPr>
            <w:tcW w:w="814" w:type="dxa"/>
            <w:vAlign w:val="center"/>
          </w:tcPr>
          <w:p w14:paraId="266F7EE2" w14:textId="77777777" w:rsidR="00861B0A" w:rsidRPr="00D40E81" w:rsidRDefault="00861B0A" w:rsidP="003D3873">
            <w:pPr>
              <w:spacing w:before="60"/>
              <w:rPr>
                <w:rFonts w:ascii="Arial" w:hAnsi="Arial" w:cs="Arial"/>
                <w:sz w:val="18"/>
                <w:szCs w:val="18"/>
                <w:highlight w:val="blue"/>
                <w:lang w:val="en-US"/>
              </w:rPr>
            </w:pPr>
            <w:r w:rsidRPr="0096028D">
              <w:rPr>
                <w:rFonts w:ascii="Arial" w:hAnsi="Arial" w:cs="Arial"/>
                <w:sz w:val="18"/>
                <w:szCs w:val="18"/>
                <w:lang w:val="en-US"/>
              </w:rPr>
              <w:t>6</w:t>
            </w:r>
          </w:p>
        </w:tc>
        <w:tc>
          <w:tcPr>
            <w:tcW w:w="8814" w:type="dxa"/>
          </w:tcPr>
          <w:p w14:paraId="1E636272" w14:textId="6AB4B0E9" w:rsidR="000B11CD" w:rsidRPr="0096028D" w:rsidRDefault="0096028D" w:rsidP="000B11CD">
            <w:pPr>
              <w:spacing w:before="60"/>
              <w:jc w:val="both"/>
              <w:rPr>
                <w:rFonts w:ascii="Arial" w:hAnsi="Arial" w:cs="Arial"/>
                <w:sz w:val="18"/>
                <w:szCs w:val="18"/>
              </w:rPr>
            </w:pPr>
            <w:r>
              <w:rPr>
                <w:rFonts w:ascii="Arial" w:hAnsi="Arial" w:cs="Arial"/>
                <w:sz w:val="18"/>
                <w:szCs w:val="18"/>
              </w:rPr>
              <w:t>Adapter</w:t>
            </w:r>
            <w:r w:rsidR="000B11CD" w:rsidRPr="0096028D">
              <w:rPr>
                <w:rFonts w:ascii="Arial" w:hAnsi="Arial" w:cs="Arial"/>
                <w:sz w:val="18"/>
                <w:szCs w:val="18"/>
              </w:rPr>
              <w:t xml:space="preserve"> </w:t>
            </w:r>
            <w:r w:rsidRPr="0096028D">
              <w:rPr>
                <w:rFonts w:ascii="Arial" w:hAnsi="Arial" w:cs="Arial"/>
                <w:sz w:val="18"/>
                <w:szCs w:val="18"/>
              </w:rPr>
              <w:t>à</w:t>
            </w:r>
            <w:r w:rsidR="000B11CD" w:rsidRPr="0096028D">
              <w:rPr>
                <w:rFonts w:ascii="Arial" w:hAnsi="Arial" w:cs="Arial"/>
                <w:sz w:val="18"/>
                <w:szCs w:val="18"/>
              </w:rPr>
              <w:t xml:space="preserve"> l'annexe V du Guide G-40-01</w:t>
            </w:r>
            <w:r w:rsidR="00EC60D4" w:rsidRPr="0096028D">
              <w:rPr>
                <w:rFonts w:ascii="Arial" w:hAnsi="Arial" w:cs="Arial"/>
                <w:sz w:val="18"/>
                <w:szCs w:val="18"/>
              </w:rPr>
              <w:t xml:space="preserve"> et aux points 6.5 et 6.6 de</w:t>
            </w:r>
            <w:r w:rsidR="000B11CD" w:rsidRPr="0096028D">
              <w:rPr>
                <w:rFonts w:ascii="Arial" w:hAnsi="Arial" w:cs="Arial"/>
                <w:sz w:val="18"/>
                <w:szCs w:val="18"/>
              </w:rPr>
              <w:t xml:space="preserve"> l’appendice I de l’AMC M.A.302 et M.B.30</w:t>
            </w:r>
            <w:r w:rsidR="00EC60D4" w:rsidRPr="0096028D">
              <w:rPr>
                <w:rFonts w:ascii="Arial" w:hAnsi="Arial" w:cs="Arial"/>
                <w:sz w:val="18"/>
                <w:szCs w:val="18"/>
              </w:rPr>
              <w:t>1</w:t>
            </w:r>
            <w:r w:rsidR="000B11CD" w:rsidRPr="0096028D">
              <w:rPr>
                <w:rFonts w:ascii="Arial" w:hAnsi="Arial" w:cs="Arial"/>
                <w:sz w:val="18"/>
                <w:szCs w:val="18"/>
              </w:rPr>
              <w:t>(</w:t>
            </w:r>
            <w:r w:rsidR="00EC60D4" w:rsidRPr="0096028D">
              <w:rPr>
                <w:rFonts w:ascii="Arial" w:hAnsi="Arial" w:cs="Arial"/>
                <w:sz w:val="18"/>
                <w:szCs w:val="18"/>
              </w:rPr>
              <w:t>b</w:t>
            </w:r>
            <w:r w:rsidR="000B11CD" w:rsidRPr="0096028D">
              <w:rPr>
                <w:rFonts w:ascii="Arial" w:hAnsi="Arial" w:cs="Arial"/>
                <w:sz w:val="18"/>
                <w:szCs w:val="18"/>
              </w:rPr>
              <w:t>) de la Partie-M</w:t>
            </w:r>
            <w:r>
              <w:rPr>
                <w:rFonts w:ascii="Arial" w:hAnsi="Arial" w:cs="Arial"/>
                <w:sz w:val="18"/>
                <w:szCs w:val="18"/>
              </w:rPr>
              <w:t xml:space="preserve"> du règlement EASA</w:t>
            </w:r>
          </w:p>
          <w:p w14:paraId="65C467AF" w14:textId="26D279A6" w:rsidR="00861B0A" w:rsidRPr="001D7F22" w:rsidRDefault="000B11CD" w:rsidP="003D3873">
            <w:pPr>
              <w:jc w:val="both"/>
              <w:rPr>
                <w:rFonts w:ascii="Arial" w:hAnsi="Arial" w:cs="Arial"/>
                <w:sz w:val="18"/>
                <w:szCs w:val="18"/>
                <w:lang w:val="en-US"/>
              </w:rPr>
            </w:pPr>
            <w:r w:rsidRPr="0096028D">
              <w:rPr>
                <w:rFonts w:ascii="Arial" w:hAnsi="Arial" w:cs="Arial"/>
                <w:i/>
                <w:color w:val="595959"/>
                <w:sz w:val="16"/>
                <w:szCs w:val="16"/>
                <w:lang w:val="en-US"/>
              </w:rPr>
              <w:t>Refer to Annex V of Guide referenced G-40-01</w:t>
            </w:r>
            <w:r w:rsidR="00EC60D4" w:rsidRPr="0096028D">
              <w:rPr>
                <w:rFonts w:ascii="Arial" w:hAnsi="Arial" w:cs="Arial"/>
                <w:i/>
                <w:color w:val="595959"/>
                <w:sz w:val="16"/>
                <w:szCs w:val="16"/>
                <w:lang w:val="en-US"/>
              </w:rPr>
              <w:t xml:space="preserve"> and to</w:t>
            </w:r>
            <w:r w:rsidR="007C2112" w:rsidRPr="0096028D">
              <w:rPr>
                <w:rFonts w:ascii="Arial" w:hAnsi="Arial" w:cs="Arial"/>
                <w:i/>
                <w:color w:val="595959"/>
                <w:sz w:val="16"/>
                <w:szCs w:val="16"/>
                <w:lang w:val="en-US"/>
              </w:rPr>
              <w:t xml:space="preserve"> points 6.5 and 6.5 of</w:t>
            </w:r>
            <w:r w:rsidR="00EC60D4" w:rsidRPr="0096028D">
              <w:rPr>
                <w:rFonts w:ascii="Arial" w:hAnsi="Arial" w:cs="Arial"/>
                <w:i/>
                <w:color w:val="595959"/>
                <w:sz w:val="16"/>
                <w:szCs w:val="16"/>
                <w:lang w:val="en-US"/>
              </w:rPr>
              <w:t xml:space="preserve"> </w:t>
            </w:r>
            <w:r w:rsidR="00C46659" w:rsidRPr="0096028D">
              <w:rPr>
                <w:rFonts w:ascii="Arial" w:hAnsi="Arial" w:cs="Arial"/>
                <w:i/>
                <w:color w:val="595959"/>
                <w:sz w:val="16"/>
                <w:szCs w:val="16"/>
                <w:lang w:val="en-US"/>
              </w:rPr>
              <w:t>appendix</w:t>
            </w:r>
            <w:r w:rsidR="00EC60D4" w:rsidRPr="0096028D">
              <w:rPr>
                <w:rFonts w:ascii="Arial" w:hAnsi="Arial" w:cs="Arial"/>
                <w:i/>
                <w:color w:val="595959"/>
                <w:sz w:val="16"/>
                <w:szCs w:val="16"/>
                <w:lang w:val="en-US"/>
              </w:rPr>
              <w:t xml:space="preserve"> I to AMC M.A.302 and AMC M.B.301(b) of Part-M.</w:t>
            </w:r>
          </w:p>
        </w:tc>
      </w:tr>
      <w:tr w:rsidR="00D42A13" w:rsidRPr="002B5005" w14:paraId="0153AC19" w14:textId="77777777" w:rsidTr="000B0F36">
        <w:tc>
          <w:tcPr>
            <w:tcW w:w="814" w:type="dxa"/>
            <w:vAlign w:val="center"/>
          </w:tcPr>
          <w:p w14:paraId="07BEFEE5" w14:textId="77777777" w:rsidR="00D42A13" w:rsidRPr="00D76F1B" w:rsidRDefault="00D42A13" w:rsidP="003D3873">
            <w:pPr>
              <w:spacing w:before="60"/>
              <w:rPr>
                <w:rFonts w:ascii="Arial" w:hAnsi="Arial" w:cs="Arial"/>
                <w:sz w:val="18"/>
                <w:szCs w:val="18"/>
                <w:lang w:val="en-US"/>
              </w:rPr>
            </w:pPr>
            <w:r w:rsidRPr="00D76F1B">
              <w:rPr>
                <w:rFonts w:ascii="Arial" w:hAnsi="Arial" w:cs="Arial"/>
                <w:sz w:val="18"/>
                <w:szCs w:val="18"/>
                <w:lang w:val="en-US"/>
              </w:rPr>
              <w:t>7</w:t>
            </w:r>
          </w:p>
        </w:tc>
        <w:tc>
          <w:tcPr>
            <w:tcW w:w="8814" w:type="dxa"/>
          </w:tcPr>
          <w:p w14:paraId="45455708" w14:textId="2EA3C1A5" w:rsidR="00D42A13" w:rsidRPr="00D76F1B" w:rsidRDefault="00D42A13" w:rsidP="00D76F1B">
            <w:pPr>
              <w:spacing w:before="60"/>
              <w:jc w:val="both"/>
              <w:rPr>
                <w:rFonts w:ascii="Arial" w:hAnsi="Arial" w:cs="Arial"/>
                <w:sz w:val="18"/>
                <w:szCs w:val="18"/>
              </w:rPr>
            </w:pPr>
            <w:r w:rsidRPr="00D76F1B">
              <w:rPr>
                <w:rFonts w:ascii="Arial" w:hAnsi="Arial" w:cs="Arial"/>
                <w:sz w:val="18"/>
                <w:szCs w:val="18"/>
              </w:rPr>
              <w:t>Se référer au</w:t>
            </w:r>
            <w:r w:rsidR="00AD39D6">
              <w:rPr>
                <w:rFonts w:ascii="Arial" w:hAnsi="Arial" w:cs="Arial"/>
                <w:sz w:val="18"/>
                <w:szCs w:val="18"/>
              </w:rPr>
              <w:t xml:space="preserve">x § </w:t>
            </w:r>
            <w:r w:rsidR="007454F4">
              <w:rPr>
                <w:rStyle w:val="fontstyle01"/>
              </w:rPr>
              <w:t xml:space="preserve">8.2.4 &amp; 8.2.5 </w:t>
            </w:r>
            <w:r w:rsidR="00AD39D6">
              <w:rPr>
                <w:rFonts w:ascii="Arial" w:hAnsi="Arial" w:cs="Arial"/>
                <w:sz w:val="18"/>
                <w:szCs w:val="18"/>
              </w:rPr>
              <w:t>du G-40-0</w:t>
            </w:r>
            <w:r w:rsidR="00BB1EBD">
              <w:rPr>
                <w:rFonts w:ascii="Arial" w:hAnsi="Arial" w:cs="Arial"/>
                <w:sz w:val="18"/>
                <w:szCs w:val="18"/>
              </w:rPr>
              <w:t>5.</w:t>
            </w:r>
          </w:p>
          <w:p w14:paraId="10289E75" w14:textId="5B48B294" w:rsidR="00D42A13" w:rsidRPr="00D76F1B" w:rsidRDefault="00D42A13" w:rsidP="002A3B36">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Refer to </w:t>
            </w:r>
            <w:r w:rsidR="00AD39D6">
              <w:rPr>
                <w:rFonts w:ascii="Arial" w:hAnsi="Arial" w:cs="Arial"/>
                <w:i/>
                <w:color w:val="595959"/>
                <w:sz w:val="16"/>
                <w:szCs w:val="16"/>
                <w:lang w:val="en-US"/>
              </w:rPr>
              <w:t xml:space="preserve">§ </w:t>
            </w:r>
            <w:r w:rsidR="007454F4" w:rsidRPr="003C1C9A">
              <w:rPr>
                <w:rFonts w:ascii="Arial" w:hAnsi="Arial" w:cs="Arial"/>
                <w:i/>
                <w:color w:val="595959"/>
                <w:sz w:val="16"/>
                <w:szCs w:val="16"/>
                <w:lang w:val="en-US"/>
              </w:rPr>
              <w:t>8.2.4 &amp; 8.2.5</w:t>
            </w:r>
            <w:r w:rsidR="00AD39D6">
              <w:rPr>
                <w:rFonts w:ascii="Arial" w:hAnsi="Arial" w:cs="Arial"/>
                <w:i/>
                <w:color w:val="595959"/>
                <w:sz w:val="16"/>
                <w:szCs w:val="16"/>
                <w:lang w:val="en-US"/>
              </w:rPr>
              <w:t xml:space="preserve"> of Guide G-40-0</w:t>
            </w:r>
            <w:r w:rsidR="00BB1EBD">
              <w:rPr>
                <w:rFonts w:ascii="Arial" w:hAnsi="Arial" w:cs="Arial"/>
                <w:i/>
                <w:color w:val="595959"/>
                <w:sz w:val="16"/>
                <w:szCs w:val="16"/>
                <w:lang w:val="en-US"/>
              </w:rPr>
              <w:t>5</w:t>
            </w:r>
          </w:p>
        </w:tc>
      </w:tr>
    </w:tbl>
    <w:p w14:paraId="01FDFA67" w14:textId="77777777" w:rsidR="00393408" w:rsidRDefault="00393408" w:rsidP="000B0F36">
      <w:pPr>
        <w:jc w:val="both"/>
        <w:rPr>
          <w:rFonts w:ascii="Arial" w:hAnsi="Arial" w:cs="Arial"/>
          <w:sz w:val="20"/>
          <w:szCs w:val="20"/>
          <w:lang w:val="en-US"/>
        </w:rPr>
      </w:pPr>
    </w:p>
    <w:sectPr w:rsidR="00393408" w:rsidSect="00752A11">
      <w:headerReference w:type="default" r:id="rId8"/>
      <w:footerReference w:type="default" r:id="rId9"/>
      <w:headerReference w:type="first" r:id="rId10"/>
      <w:footerReference w:type="first" r:id="rId11"/>
      <w:pgSz w:w="11906" w:h="16838" w:code="9"/>
      <w:pgMar w:top="680" w:right="1134" w:bottom="680" w:left="1134" w:header="646"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F8F8B" w14:textId="77777777" w:rsidR="0064121F" w:rsidRDefault="0064121F">
      <w:r>
        <w:separator/>
      </w:r>
    </w:p>
  </w:endnote>
  <w:endnote w:type="continuationSeparator" w:id="0">
    <w:p w14:paraId="172EFADB" w14:textId="77777777" w:rsidR="0064121F" w:rsidRDefault="0064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BDD72" w14:textId="77777777" w:rsidR="0056097F" w:rsidRDefault="0056097F" w:rsidP="001A0107">
    <w:pPr>
      <w:ind w:right="-1"/>
      <w:jc w:val="center"/>
      <w:rPr>
        <w:rFonts w:ascii="Arial" w:hAnsi="Arial" w:cs="Arial"/>
        <w:sz w:val="16"/>
      </w:rPr>
    </w:pPr>
  </w:p>
  <w:p w14:paraId="00FB3A0E" w14:textId="77777777" w:rsidR="0056097F" w:rsidRDefault="0056097F" w:rsidP="001A0107">
    <w:pPr>
      <w:ind w:right="-1"/>
      <w:jc w:val="center"/>
      <w:rPr>
        <w:rFonts w:ascii="Arial" w:hAnsi="Arial" w:cs="Arial"/>
        <w:sz w:val="16"/>
      </w:rPr>
    </w:pPr>
    <w:r w:rsidRPr="001A0107">
      <w:rPr>
        <w:rFonts w:ascii="Arial" w:hAnsi="Arial" w:cs="Arial"/>
        <w:sz w:val="16"/>
      </w:rPr>
      <w:t>Ce document est la propriété d’OSAC ; il ne peut être communi</w:t>
    </w:r>
    <w:r>
      <w:rPr>
        <w:rFonts w:ascii="Arial" w:hAnsi="Arial" w:cs="Arial"/>
        <w:sz w:val="16"/>
      </w:rPr>
      <w:t>qué à des tiers et/ou reproduit</w:t>
    </w:r>
  </w:p>
  <w:p w14:paraId="40EEE42E" w14:textId="77777777" w:rsidR="0056097F" w:rsidRPr="00FE52CD" w:rsidRDefault="0056097F" w:rsidP="00FE52CD">
    <w:pPr>
      <w:ind w:right="-1"/>
      <w:jc w:val="center"/>
      <w:rPr>
        <w:rFonts w:ascii="Arial" w:hAnsi="Arial" w:cs="Arial"/>
        <w:sz w:val="16"/>
      </w:rPr>
    </w:pPr>
    <w:proofErr w:type="gramStart"/>
    <w:r w:rsidRPr="001A0107">
      <w:rPr>
        <w:rFonts w:ascii="Arial" w:hAnsi="Arial" w:cs="Arial"/>
        <w:sz w:val="16"/>
      </w:rPr>
      <w:t>sans</w:t>
    </w:r>
    <w:proofErr w:type="gramEnd"/>
    <w:r w:rsidRPr="001A0107">
      <w:rPr>
        <w:rFonts w:ascii="Arial" w:hAnsi="Arial" w:cs="Arial"/>
        <w:sz w:val="16"/>
      </w:rPr>
      <w:t xml:space="preserve"> l’autorisation préalable écrite d’OSAC.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B77F" w14:textId="77777777" w:rsidR="0056097F" w:rsidRDefault="0056097F" w:rsidP="00752A11">
    <w:pPr>
      <w:ind w:right="-1"/>
      <w:jc w:val="center"/>
      <w:rPr>
        <w:rFonts w:ascii="Arial" w:hAnsi="Arial" w:cs="Arial"/>
        <w:sz w:val="16"/>
      </w:rPr>
    </w:pPr>
    <w:r w:rsidRPr="001A0107">
      <w:rPr>
        <w:rFonts w:ascii="Arial" w:hAnsi="Arial" w:cs="Arial"/>
        <w:sz w:val="16"/>
      </w:rPr>
      <w:t>Ce document est la propriété d’OSAC ; il ne peut être communi</w:t>
    </w:r>
    <w:r>
      <w:rPr>
        <w:rFonts w:ascii="Arial" w:hAnsi="Arial" w:cs="Arial"/>
        <w:sz w:val="16"/>
      </w:rPr>
      <w:t>qué à des tiers et/ou reproduit</w:t>
    </w:r>
  </w:p>
  <w:p w14:paraId="2CAA7075" w14:textId="77777777" w:rsidR="0056097F" w:rsidRPr="00752A11" w:rsidRDefault="0056097F" w:rsidP="00752A11">
    <w:pPr>
      <w:ind w:right="-1"/>
      <w:jc w:val="center"/>
      <w:rPr>
        <w:rFonts w:ascii="Arial" w:hAnsi="Arial" w:cs="Arial"/>
        <w:sz w:val="16"/>
      </w:rPr>
    </w:pPr>
    <w:proofErr w:type="gramStart"/>
    <w:r w:rsidRPr="001A0107">
      <w:rPr>
        <w:rFonts w:ascii="Arial" w:hAnsi="Arial" w:cs="Arial"/>
        <w:sz w:val="16"/>
      </w:rPr>
      <w:t>sans</w:t>
    </w:r>
    <w:proofErr w:type="gramEnd"/>
    <w:r w:rsidRPr="001A0107">
      <w:rPr>
        <w:rFonts w:ascii="Arial" w:hAnsi="Arial" w:cs="Arial"/>
        <w:sz w:val="16"/>
      </w:rPr>
      <w:t xml:space="preserve"> l’autori</w:t>
    </w:r>
    <w:r>
      <w:rPr>
        <w:rFonts w:ascii="Arial" w:hAnsi="Arial" w:cs="Arial"/>
        <w:sz w:val="16"/>
      </w:rPr>
      <w:t>sation préalable écrite d’OSAC.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34B15" w14:textId="77777777" w:rsidR="0064121F" w:rsidRDefault="0064121F">
      <w:r>
        <w:separator/>
      </w:r>
    </w:p>
  </w:footnote>
  <w:footnote w:type="continuationSeparator" w:id="0">
    <w:p w14:paraId="07D75777" w14:textId="77777777" w:rsidR="0064121F" w:rsidRDefault="00641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6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1"/>
      <w:gridCol w:w="5143"/>
      <w:gridCol w:w="2008"/>
    </w:tblGrid>
    <w:tr w:rsidR="0056097F" w:rsidRPr="00286533" w14:paraId="1A9331D2" w14:textId="77777777" w:rsidTr="004A73B3">
      <w:trPr>
        <w:cantSplit/>
        <w:trHeight w:val="703"/>
      </w:trPr>
      <w:tc>
        <w:tcPr>
          <w:tcW w:w="3011" w:type="dxa"/>
          <w:vMerge w:val="restart"/>
          <w:vAlign w:val="center"/>
        </w:tcPr>
        <w:p w14:paraId="65279C70" w14:textId="77777777" w:rsidR="0056097F" w:rsidRPr="00286533" w:rsidRDefault="0056097F" w:rsidP="001A0107">
          <w:pPr>
            <w:tabs>
              <w:tab w:val="center" w:pos="4536"/>
              <w:tab w:val="right" w:pos="10035"/>
            </w:tabs>
            <w:spacing w:before="60" w:after="60"/>
            <w:jc w:val="center"/>
            <w:rPr>
              <w:sz w:val="20"/>
              <w:szCs w:val="20"/>
            </w:rPr>
          </w:pPr>
          <w:r>
            <w:rPr>
              <w:noProof/>
              <w:sz w:val="20"/>
              <w:szCs w:val="20"/>
            </w:rPr>
            <w:drawing>
              <wp:inline distT="0" distB="0" distL="0" distR="0" wp14:anchorId="6FFA3B17" wp14:editId="6DB9D903">
                <wp:extent cx="1729740" cy="76200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9740" cy="762000"/>
                        </a:xfrm>
                        <a:prstGeom prst="rect">
                          <a:avLst/>
                        </a:prstGeom>
                        <a:noFill/>
                        <a:ln>
                          <a:noFill/>
                        </a:ln>
                      </pic:spPr>
                    </pic:pic>
                  </a:graphicData>
                </a:graphic>
              </wp:inline>
            </w:drawing>
          </w:r>
        </w:p>
      </w:tc>
      <w:tc>
        <w:tcPr>
          <w:tcW w:w="5143" w:type="dxa"/>
          <w:vMerge w:val="restart"/>
          <w:vAlign w:val="center"/>
        </w:tcPr>
        <w:p w14:paraId="3BA94FBA" w14:textId="77777777" w:rsidR="0056097F" w:rsidRPr="00A24E18" w:rsidRDefault="0056097F" w:rsidP="004A73B3">
          <w:pPr>
            <w:tabs>
              <w:tab w:val="center" w:pos="4536"/>
              <w:tab w:val="right" w:pos="9072"/>
            </w:tabs>
            <w:jc w:val="center"/>
            <w:rPr>
              <w:rFonts w:ascii="Arial" w:hAnsi="Arial" w:cs="Arial"/>
              <w:b/>
              <w:sz w:val="28"/>
              <w:szCs w:val="28"/>
            </w:rPr>
          </w:pPr>
          <w:r w:rsidRPr="00A24E18">
            <w:rPr>
              <w:rFonts w:ascii="Arial" w:hAnsi="Arial" w:cs="Arial"/>
              <w:b/>
              <w:sz w:val="28"/>
              <w:szCs w:val="28"/>
            </w:rPr>
            <w:t>CHECK-LIST DE CONFORMITÉ</w:t>
          </w:r>
        </w:p>
        <w:p w14:paraId="6555D07A" w14:textId="77777777" w:rsidR="0056097F" w:rsidRDefault="0056097F" w:rsidP="003C1C7B">
          <w:pPr>
            <w:tabs>
              <w:tab w:val="center" w:pos="4536"/>
              <w:tab w:val="right" w:pos="9072"/>
            </w:tabs>
            <w:jc w:val="center"/>
            <w:rPr>
              <w:rFonts w:ascii="Arial" w:hAnsi="Arial" w:cs="Arial"/>
              <w:b/>
              <w:sz w:val="28"/>
              <w:szCs w:val="28"/>
            </w:rPr>
          </w:pPr>
          <w:r w:rsidRPr="00A24E18">
            <w:rPr>
              <w:rFonts w:ascii="Arial" w:hAnsi="Arial" w:cs="Arial"/>
              <w:b/>
              <w:sz w:val="28"/>
              <w:szCs w:val="28"/>
            </w:rPr>
            <w:t>DU PROGRAMME D’ENTRETIEN OU D’AMENDEMENT DU PROGRAMME EN VUE DE SON APPROBATION</w:t>
          </w:r>
        </w:p>
        <w:p w14:paraId="4ADC7E1F" w14:textId="57E43448" w:rsidR="00191E3B" w:rsidRPr="00A24E18" w:rsidRDefault="00191E3B" w:rsidP="003C1C7B">
          <w:pPr>
            <w:tabs>
              <w:tab w:val="center" w:pos="4536"/>
              <w:tab w:val="right" w:pos="9072"/>
            </w:tabs>
            <w:jc w:val="center"/>
            <w:rPr>
              <w:rFonts w:ascii="Arial" w:hAnsi="Arial" w:cs="Arial"/>
              <w:b/>
              <w:sz w:val="28"/>
              <w:szCs w:val="28"/>
            </w:rPr>
          </w:pPr>
          <w:r>
            <w:rPr>
              <w:rFonts w:ascii="Arial" w:hAnsi="Arial" w:cs="Arial"/>
              <w:b/>
              <w:sz w:val="28"/>
              <w:szCs w:val="28"/>
            </w:rPr>
            <w:t xml:space="preserve">(Applicable </w:t>
          </w:r>
          <w:r w:rsidRPr="00333FD5">
            <w:rPr>
              <w:rFonts w:ascii="Arial" w:hAnsi="Arial" w:cs="Arial"/>
              <w:b/>
              <w:sz w:val="28"/>
              <w:szCs w:val="28"/>
            </w:rPr>
            <w:t>aéronefs immatriculés en France et soumis à l’arrêté du 8 juillet 2024</w:t>
          </w:r>
          <w:r>
            <w:rPr>
              <w:rFonts w:ascii="Arial" w:hAnsi="Arial" w:cs="Arial"/>
              <w:b/>
              <w:sz w:val="28"/>
              <w:szCs w:val="28"/>
            </w:rPr>
            <w:t>)</w:t>
          </w:r>
        </w:p>
      </w:tc>
      <w:tc>
        <w:tcPr>
          <w:tcW w:w="2008" w:type="dxa"/>
          <w:vAlign w:val="center"/>
        </w:tcPr>
        <w:p w14:paraId="07DF3F7C" w14:textId="6E2B2EF8" w:rsidR="0056097F" w:rsidRPr="00075447" w:rsidRDefault="0056097F" w:rsidP="00844461">
          <w:pPr>
            <w:tabs>
              <w:tab w:val="center" w:pos="4536"/>
              <w:tab w:val="right" w:pos="9072"/>
            </w:tabs>
            <w:spacing w:before="240" w:after="240"/>
            <w:jc w:val="center"/>
            <w:rPr>
              <w:rFonts w:ascii="Arial" w:hAnsi="Arial" w:cs="Arial"/>
              <w:sz w:val="20"/>
              <w:szCs w:val="20"/>
              <w:lang w:val="en-GB"/>
            </w:rPr>
          </w:pPr>
          <w:r w:rsidRPr="00075447">
            <w:rPr>
              <w:rFonts w:ascii="Arial" w:hAnsi="Arial" w:cs="Arial"/>
              <w:b/>
              <w:bCs/>
              <w:caps/>
              <w:smallCaps/>
              <w:sz w:val="32"/>
              <w:szCs w:val="20"/>
              <w:lang w:val="en-GB"/>
            </w:rPr>
            <w:t>F-4</w:t>
          </w:r>
          <w:r>
            <w:rPr>
              <w:rFonts w:ascii="Arial" w:hAnsi="Arial" w:cs="Arial"/>
              <w:b/>
              <w:bCs/>
              <w:caps/>
              <w:smallCaps/>
              <w:sz w:val="32"/>
              <w:szCs w:val="20"/>
              <w:lang w:val="en-GB"/>
            </w:rPr>
            <w:t>0</w:t>
          </w:r>
          <w:r w:rsidRPr="00075447">
            <w:rPr>
              <w:rFonts w:ascii="Arial" w:hAnsi="Arial" w:cs="Arial"/>
              <w:b/>
              <w:bCs/>
              <w:caps/>
              <w:smallCaps/>
              <w:sz w:val="32"/>
              <w:szCs w:val="20"/>
              <w:lang w:val="en-GB"/>
            </w:rPr>
            <w:t>-</w:t>
          </w:r>
          <w:r>
            <w:rPr>
              <w:rFonts w:ascii="Arial" w:hAnsi="Arial" w:cs="Arial"/>
              <w:b/>
              <w:bCs/>
              <w:caps/>
              <w:smallCaps/>
              <w:sz w:val="32"/>
              <w:szCs w:val="20"/>
              <w:lang w:val="en-GB"/>
            </w:rPr>
            <w:t>0</w:t>
          </w:r>
          <w:r w:rsidR="00B53E67">
            <w:rPr>
              <w:rFonts w:ascii="Arial" w:hAnsi="Arial" w:cs="Arial"/>
              <w:b/>
              <w:bCs/>
              <w:caps/>
              <w:smallCaps/>
              <w:sz w:val="32"/>
              <w:szCs w:val="20"/>
              <w:lang w:val="en-GB"/>
            </w:rPr>
            <w:t>5</w:t>
          </w:r>
          <w:r w:rsidRPr="00075447">
            <w:rPr>
              <w:rFonts w:ascii="Arial" w:hAnsi="Arial" w:cs="Arial"/>
              <w:b/>
              <w:bCs/>
              <w:caps/>
              <w:smallCaps/>
              <w:sz w:val="32"/>
              <w:szCs w:val="20"/>
              <w:lang w:val="en-GB"/>
            </w:rPr>
            <w:t>-2</w:t>
          </w:r>
        </w:p>
      </w:tc>
    </w:tr>
    <w:tr w:rsidR="0056097F" w:rsidRPr="00286533" w14:paraId="79846C17" w14:textId="77777777" w:rsidTr="004A73B3">
      <w:trPr>
        <w:cantSplit/>
        <w:trHeight w:val="389"/>
      </w:trPr>
      <w:tc>
        <w:tcPr>
          <w:tcW w:w="3011" w:type="dxa"/>
          <w:vMerge/>
        </w:tcPr>
        <w:p w14:paraId="1BEAFA7E" w14:textId="77777777" w:rsidR="0056097F" w:rsidRPr="00286533" w:rsidRDefault="0056097F" w:rsidP="00286533">
          <w:pPr>
            <w:tabs>
              <w:tab w:val="center" w:pos="4536"/>
              <w:tab w:val="right" w:pos="9072"/>
            </w:tabs>
            <w:spacing w:before="120" w:after="120"/>
            <w:rPr>
              <w:lang w:val="en-GB"/>
            </w:rPr>
          </w:pPr>
        </w:p>
      </w:tc>
      <w:tc>
        <w:tcPr>
          <w:tcW w:w="5143" w:type="dxa"/>
          <w:vMerge/>
        </w:tcPr>
        <w:p w14:paraId="209865E7" w14:textId="77777777" w:rsidR="0056097F" w:rsidRPr="00075447" w:rsidRDefault="0056097F" w:rsidP="00286533">
          <w:pPr>
            <w:tabs>
              <w:tab w:val="center" w:pos="4536"/>
              <w:tab w:val="right" w:pos="9072"/>
            </w:tabs>
            <w:spacing w:before="120" w:after="120"/>
            <w:rPr>
              <w:rFonts w:ascii="Arial" w:hAnsi="Arial" w:cs="Arial"/>
              <w:lang w:val="en-GB"/>
            </w:rPr>
          </w:pPr>
        </w:p>
      </w:tc>
      <w:tc>
        <w:tcPr>
          <w:tcW w:w="2008" w:type="dxa"/>
          <w:vAlign w:val="center"/>
        </w:tcPr>
        <w:p w14:paraId="118A1641" w14:textId="674911BE" w:rsidR="0056097F" w:rsidRPr="00075447" w:rsidRDefault="0056097F" w:rsidP="00485D2C">
          <w:pPr>
            <w:tabs>
              <w:tab w:val="center" w:pos="4536"/>
              <w:tab w:val="right" w:pos="9072"/>
            </w:tabs>
            <w:spacing w:before="240" w:after="240"/>
            <w:jc w:val="center"/>
            <w:rPr>
              <w:rFonts w:ascii="Arial" w:hAnsi="Arial" w:cs="Arial"/>
              <w:lang w:val="en-GB"/>
            </w:rPr>
          </w:pPr>
          <w:proofErr w:type="spellStart"/>
          <w:proofErr w:type="gramStart"/>
          <w:r w:rsidRPr="00A24E18">
            <w:rPr>
              <w:rFonts w:ascii="Arial" w:hAnsi="Arial" w:cs="Arial"/>
              <w:b/>
              <w:bCs/>
              <w:lang w:val="en-GB"/>
            </w:rPr>
            <w:t>Indice</w:t>
          </w:r>
          <w:proofErr w:type="spellEnd"/>
          <w:r w:rsidRPr="00A24E18">
            <w:rPr>
              <w:rFonts w:ascii="Arial" w:hAnsi="Arial" w:cs="Arial"/>
              <w:b/>
              <w:bCs/>
              <w:lang w:val="en-GB"/>
            </w:rPr>
            <w:t xml:space="preserve"> :</w:t>
          </w:r>
          <w:proofErr w:type="gramEnd"/>
          <w:r w:rsidRPr="00A24E18">
            <w:rPr>
              <w:rFonts w:ascii="Arial" w:hAnsi="Arial" w:cs="Arial"/>
              <w:b/>
              <w:bCs/>
              <w:lang w:val="en-GB"/>
            </w:rPr>
            <w:t xml:space="preserve"> </w:t>
          </w:r>
          <w:r w:rsidR="007C3D4B">
            <w:rPr>
              <w:rFonts w:ascii="Arial" w:hAnsi="Arial" w:cs="Arial"/>
              <w:b/>
              <w:bCs/>
              <w:color w:val="FF0000"/>
              <w:lang w:val="en-GB"/>
            </w:rPr>
            <w:t xml:space="preserve"> </w:t>
          </w:r>
          <w:r w:rsidR="00B53E67" w:rsidRPr="00D40E81">
            <w:rPr>
              <w:rFonts w:ascii="Arial" w:hAnsi="Arial" w:cs="Arial"/>
              <w:b/>
              <w:bCs/>
              <w:lang w:val="en-GB"/>
            </w:rPr>
            <w:t>Ed</w:t>
          </w:r>
          <w:r w:rsidR="002B5005">
            <w:rPr>
              <w:rFonts w:ascii="Arial" w:hAnsi="Arial" w:cs="Arial"/>
              <w:b/>
              <w:bCs/>
              <w:lang w:val="en-GB"/>
            </w:rPr>
            <w:t>1</w:t>
          </w:r>
          <w:r w:rsidR="00B53E67" w:rsidRPr="00D40E81">
            <w:rPr>
              <w:rFonts w:ascii="Arial" w:hAnsi="Arial" w:cs="Arial"/>
              <w:b/>
              <w:bCs/>
              <w:lang w:val="en-GB"/>
            </w:rPr>
            <w:t>v0</w:t>
          </w:r>
        </w:p>
      </w:tc>
    </w:tr>
    <w:tr w:rsidR="0056097F" w:rsidRPr="00286533" w14:paraId="1EFC3575" w14:textId="77777777" w:rsidTr="004A73B3">
      <w:trPr>
        <w:cantSplit/>
      </w:trPr>
      <w:tc>
        <w:tcPr>
          <w:tcW w:w="10162" w:type="dxa"/>
          <w:gridSpan w:val="3"/>
          <w:tcMar>
            <w:right w:w="170" w:type="dxa"/>
          </w:tcMar>
        </w:tcPr>
        <w:p w14:paraId="68339C33" w14:textId="77777777" w:rsidR="0056097F" w:rsidRPr="00286533" w:rsidRDefault="0056097F" w:rsidP="007A38A7">
          <w:pPr>
            <w:tabs>
              <w:tab w:val="center" w:pos="4536"/>
              <w:tab w:val="right" w:pos="9072"/>
            </w:tabs>
            <w:spacing w:before="120" w:after="120"/>
            <w:jc w:val="right"/>
            <w:rPr>
              <w:rFonts w:ascii="Arial" w:hAnsi="Arial" w:cs="Arial"/>
            </w:rPr>
          </w:pPr>
          <w:r w:rsidRPr="00286533">
            <w:rPr>
              <w:rFonts w:ascii="Arial" w:hAnsi="Arial" w:cs="Arial"/>
            </w:rPr>
            <w:t xml:space="preserve">Page </w:t>
          </w:r>
          <w:r w:rsidRPr="00286533">
            <w:rPr>
              <w:rFonts w:ascii="Arial" w:hAnsi="Arial" w:cs="Arial"/>
            </w:rPr>
            <w:fldChar w:fldCharType="begin"/>
          </w:r>
          <w:r w:rsidRPr="00286533">
            <w:rPr>
              <w:rFonts w:ascii="Arial" w:hAnsi="Arial" w:cs="Arial"/>
            </w:rPr>
            <w:instrText xml:space="preserve"> PAGE </w:instrText>
          </w:r>
          <w:r w:rsidRPr="00286533">
            <w:rPr>
              <w:rFonts w:ascii="Arial" w:hAnsi="Arial" w:cs="Arial"/>
            </w:rPr>
            <w:fldChar w:fldCharType="separate"/>
          </w:r>
          <w:r w:rsidR="007A2740">
            <w:rPr>
              <w:rFonts w:ascii="Arial" w:hAnsi="Arial" w:cs="Arial"/>
              <w:noProof/>
            </w:rPr>
            <w:t>15</w:t>
          </w:r>
          <w:r w:rsidRPr="00286533">
            <w:rPr>
              <w:rFonts w:ascii="Arial" w:hAnsi="Arial" w:cs="Arial"/>
            </w:rPr>
            <w:fldChar w:fldCharType="end"/>
          </w:r>
          <w:r w:rsidRPr="00286533">
            <w:rPr>
              <w:rFonts w:ascii="Arial" w:hAnsi="Arial" w:cs="Arial"/>
            </w:rPr>
            <w:t>/</w:t>
          </w:r>
          <w:r w:rsidRPr="00286533">
            <w:rPr>
              <w:rFonts w:ascii="Arial" w:hAnsi="Arial" w:cs="Arial"/>
            </w:rPr>
            <w:fldChar w:fldCharType="begin"/>
          </w:r>
          <w:r w:rsidRPr="00286533">
            <w:rPr>
              <w:rFonts w:ascii="Arial" w:hAnsi="Arial" w:cs="Arial"/>
            </w:rPr>
            <w:instrText xml:space="preserve"> NUMPAGES </w:instrText>
          </w:r>
          <w:r w:rsidRPr="00286533">
            <w:rPr>
              <w:rFonts w:ascii="Arial" w:hAnsi="Arial" w:cs="Arial"/>
            </w:rPr>
            <w:fldChar w:fldCharType="separate"/>
          </w:r>
          <w:r w:rsidR="007A2740">
            <w:rPr>
              <w:rFonts w:ascii="Arial" w:hAnsi="Arial" w:cs="Arial"/>
              <w:noProof/>
            </w:rPr>
            <w:t>15</w:t>
          </w:r>
          <w:r w:rsidRPr="00286533">
            <w:rPr>
              <w:rFonts w:ascii="Arial" w:hAnsi="Arial" w:cs="Arial"/>
            </w:rPr>
            <w:fldChar w:fldCharType="end"/>
          </w:r>
        </w:p>
      </w:tc>
    </w:tr>
  </w:tbl>
  <w:p w14:paraId="4C9B96AE" w14:textId="77777777" w:rsidR="0056097F" w:rsidRPr="004A73B3" w:rsidRDefault="0056097F" w:rsidP="00785B11">
    <w:pPr>
      <w:pStyle w:val="En-tte"/>
      <w:ind w:right="-568"/>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6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1"/>
      <w:gridCol w:w="5143"/>
      <w:gridCol w:w="2008"/>
    </w:tblGrid>
    <w:tr w:rsidR="0056097F" w:rsidRPr="00286533" w14:paraId="7EEC8522" w14:textId="77777777" w:rsidTr="00752A11">
      <w:trPr>
        <w:cantSplit/>
        <w:trHeight w:val="703"/>
      </w:trPr>
      <w:tc>
        <w:tcPr>
          <w:tcW w:w="3011" w:type="dxa"/>
          <w:vMerge w:val="restart"/>
          <w:vAlign w:val="center"/>
        </w:tcPr>
        <w:p w14:paraId="57C2AD33" w14:textId="77777777" w:rsidR="0056097F" w:rsidRPr="00286533" w:rsidRDefault="0056097F" w:rsidP="00721441">
          <w:pPr>
            <w:tabs>
              <w:tab w:val="center" w:pos="4536"/>
              <w:tab w:val="right" w:pos="10035"/>
            </w:tabs>
            <w:spacing w:before="60" w:after="60"/>
            <w:jc w:val="center"/>
            <w:rPr>
              <w:sz w:val="20"/>
              <w:szCs w:val="20"/>
            </w:rPr>
          </w:pPr>
          <w:r>
            <w:rPr>
              <w:noProof/>
            </w:rPr>
            <w:drawing>
              <wp:inline distT="0" distB="0" distL="0" distR="0" wp14:anchorId="0DC74B71" wp14:editId="31A5F190">
                <wp:extent cx="1729740" cy="762000"/>
                <wp:effectExtent l="0" t="0" r="3810" b="0"/>
                <wp:docPr id="3" name="Image 3"/>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9740" cy="762000"/>
                        </a:xfrm>
                        <a:prstGeom prst="rect">
                          <a:avLst/>
                        </a:prstGeom>
                        <a:noFill/>
                        <a:ln>
                          <a:noFill/>
                        </a:ln>
                      </pic:spPr>
                    </pic:pic>
                  </a:graphicData>
                </a:graphic>
              </wp:inline>
            </w:drawing>
          </w:r>
        </w:p>
      </w:tc>
      <w:tc>
        <w:tcPr>
          <w:tcW w:w="5143" w:type="dxa"/>
          <w:vMerge w:val="restart"/>
          <w:vAlign w:val="center"/>
        </w:tcPr>
        <w:p w14:paraId="627B5FD5" w14:textId="77777777" w:rsidR="0056097F" w:rsidRPr="00E82248" w:rsidRDefault="0056097F" w:rsidP="00721441">
          <w:pPr>
            <w:tabs>
              <w:tab w:val="center" w:pos="4536"/>
              <w:tab w:val="right" w:pos="9072"/>
            </w:tabs>
            <w:jc w:val="center"/>
            <w:rPr>
              <w:rFonts w:ascii="Arial" w:hAnsi="Arial" w:cs="Arial"/>
              <w:b/>
              <w:sz w:val="28"/>
              <w:szCs w:val="28"/>
            </w:rPr>
          </w:pPr>
          <w:r w:rsidRPr="00E82248">
            <w:rPr>
              <w:rFonts w:ascii="Arial" w:hAnsi="Arial" w:cs="Arial"/>
              <w:b/>
              <w:sz w:val="28"/>
              <w:szCs w:val="28"/>
            </w:rPr>
            <w:t>CHECK-LIST DE CONFORMITÉ</w:t>
          </w:r>
        </w:p>
        <w:p w14:paraId="42C80A95" w14:textId="77777777" w:rsidR="0056097F" w:rsidRDefault="0056097F" w:rsidP="003C1C7B">
          <w:pPr>
            <w:tabs>
              <w:tab w:val="center" w:pos="4536"/>
              <w:tab w:val="right" w:pos="9072"/>
            </w:tabs>
            <w:jc w:val="center"/>
            <w:rPr>
              <w:rFonts w:ascii="Arial" w:hAnsi="Arial" w:cs="Arial"/>
              <w:b/>
              <w:sz w:val="28"/>
              <w:szCs w:val="28"/>
            </w:rPr>
          </w:pPr>
          <w:r w:rsidRPr="00E82248">
            <w:rPr>
              <w:rFonts w:ascii="Arial" w:hAnsi="Arial" w:cs="Arial"/>
              <w:b/>
              <w:sz w:val="28"/>
              <w:szCs w:val="28"/>
            </w:rPr>
            <w:t>DU PROGRAMME D’ENTRETIEN OU D’AMENDEMENT DU PROGRAMME EN VUE DE SON APPROBATION</w:t>
          </w:r>
        </w:p>
        <w:p w14:paraId="6A634952" w14:textId="4679F9C7" w:rsidR="00333FD5" w:rsidRPr="00E82248" w:rsidRDefault="00333FD5" w:rsidP="003C1C7B">
          <w:pPr>
            <w:tabs>
              <w:tab w:val="center" w:pos="4536"/>
              <w:tab w:val="right" w:pos="9072"/>
            </w:tabs>
            <w:jc w:val="center"/>
            <w:rPr>
              <w:rFonts w:ascii="Arial" w:hAnsi="Arial" w:cs="Arial"/>
              <w:sz w:val="20"/>
              <w:szCs w:val="20"/>
            </w:rPr>
          </w:pPr>
          <w:r>
            <w:rPr>
              <w:rFonts w:ascii="Arial" w:hAnsi="Arial" w:cs="Arial"/>
              <w:b/>
              <w:sz w:val="28"/>
              <w:szCs w:val="28"/>
            </w:rPr>
            <w:t xml:space="preserve">(Applicable </w:t>
          </w:r>
          <w:r w:rsidRPr="00333FD5">
            <w:rPr>
              <w:rFonts w:ascii="Arial" w:hAnsi="Arial" w:cs="Arial"/>
              <w:b/>
              <w:sz w:val="28"/>
              <w:szCs w:val="28"/>
            </w:rPr>
            <w:t>aéronefs immatriculés en France et soumis à l’arrêté du 8 juillet 2024</w:t>
          </w:r>
          <w:r>
            <w:rPr>
              <w:rFonts w:ascii="Arial" w:hAnsi="Arial" w:cs="Arial"/>
              <w:b/>
              <w:sz w:val="28"/>
              <w:szCs w:val="28"/>
            </w:rPr>
            <w:t>)</w:t>
          </w:r>
        </w:p>
      </w:tc>
      <w:tc>
        <w:tcPr>
          <w:tcW w:w="2008" w:type="dxa"/>
          <w:vAlign w:val="center"/>
        </w:tcPr>
        <w:p w14:paraId="7E00C758" w14:textId="11788A9D" w:rsidR="0056097F" w:rsidRPr="00075447" w:rsidRDefault="0056097F" w:rsidP="00721441">
          <w:pPr>
            <w:tabs>
              <w:tab w:val="center" w:pos="4536"/>
              <w:tab w:val="right" w:pos="9072"/>
            </w:tabs>
            <w:spacing w:before="240" w:after="240"/>
            <w:jc w:val="center"/>
            <w:rPr>
              <w:rFonts w:ascii="Arial" w:hAnsi="Arial" w:cs="Arial"/>
              <w:sz w:val="20"/>
              <w:szCs w:val="20"/>
              <w:lang w:val="en-GB"/>
            </w:rPr>
          </w:pPr>
          <w:r w:rsidRPr="00075447">
            <w:rPr>
              <w:rFonts w:ascii="Arial" w:hAnsi="Arial" w:cs="Arial"/>
              <w:b/>
              <w:bCs/>
              <w:caps/>
              <w:smallCaps/>
              <w:sz w:val="32"/>
              <w:szCs w:val="20"/>
              <w:lang w:val="en-GB"/>
            </w:rPr>
            <w:t>F-4</w:t>
          </w:r>
          <w:r>
            <w:rPr>
              <w:rFonts w:ascii="Arial" w:hAnsi="Arial" w:cs="Arial"/>
              <w:b/>
              <w:bCs/>
              <w:caps/>
              <w:smallCaps/>
              <w:sz w:val="32"/>
              <w:szCs w:val="20"/>
              <w:lang w:val="en-GB"/>
            </w:rPr>
            <w:t>0</w:t>
          </w:r>
          <w:r w:rsidRPr="00075447">
            <w:rPr>
              <w:rFonts w:ascii="Arial" w:hAnsi="Arial" w:cs="Arial"/>
              <w:b/>
              <w:bCs/>
              <w:caps/>
              <w:smallCaps/>
              <w:sz w:val="32"/>
              <w:szCs w:val="20"/>
              <w:lang w:val="en-GB"/>
            </w:rPr>
            <w:t>-</w:t>
          </w:r>
          <w:r>
            <w:rPr>
              <w:rFonts w:ascii="Arial" w:hAnsi="Arial" w:cs="Arial"/>
              <w:b/>
              <w:bCs/>
              <w:caps/>
              <w:smallCaps/>
              <w:sz w:val="32"/>
              <w:szCs w:val="20"/>
              <w:lang w:val="en-GB"/>
            </w:rPr>
            <w:t>0</w:t>
          </w:r>
          <w:r w:rsidR="00B53E67">
            <w:rPr>
              <w:rFonts w:ascii="Arial" w:hAnsi="Arial" w:cs="Arial"/>
              <w:b/>
              <w:bCs/>
              <w:caps/>
              <w:smallCaps/>
              <w:sz w:val="32"/>
              <w:szCs w:val="20"/>
              <w:lang w:val="en-GB"/>
            </w:rPr>
            <w:t>5</w:t>
          </w:r>
          <w:r w:rsidRPr="00075447">
            <w:rPr>
              <w:rFonts w:ascii="Arial" w:hAnsi="Arial" w:cs="Arial"/>
              <w:b/>
              <w:bCs/>
              <w:caps/>
              <w:smallCaps/>
              <w:sz w:val="32"/>
              <w:szCs w:val="20"/>
              <w:lang w:val="en-GB"/>
            </w:rPr>
            <w:t>-2</w:t>
          </w:r>
        </w:p>
      </w:tc>
    </w:tr>
    <w:tr w:rsidR="0056097F" w:rsidRPr="00286533" w14:paraId="6049DF96" w14:textId="77777777" w:rsidTr="00752A11">
      <w:trPr>
        <w:cantSplit/>
        <w:trHeight w:val="389"/>
      </w:trPr>
      <w:tc>
        <w:tcPr>
          <w:tcW w:w="3011" w:type="dxa"/>
          <w:vMerge/>
        </w:tcPr>
        <w:p w14:paraId="52BC6774" w14:textId="77777777" w:rsidR="0056097F" w:rsidRPr="00286533" w:rsidRDefault="0056097F" w:rsidP="00721441">
          <w:pPr>
            <w:tabs>
              <w:tab w:val="center" w:pos="4536"/>
              <w:tab w:val="right" w:pos="9072"/>
            </w:tabs>
            <w:spacing w:before="120" w:after="120"/>
            <w:rPr>
              <w:lang w:val="en-GB"/>
            </w:rPr>
          </w:pPr>
        </w:p>
      </w:tc>
      <w:tc>
        <w:tcPr>
          <w:tcW w:w="5143" w:type="dxa"/>
          <w:vMerge/>
        </w:tcPr>
        <w:p w14:paraId="20D9C1F5" w14:textId="77777777" w:rsidR="0056097F" w:rsidRPr="00075447" w:rsidRDefault="0056097F" w:rsidP="00721441">
          <w:pPr>
            <w:tabs>
              <w:tab w:val="center" w:pos="4536"/>
              <w:tab w:val="right" w:pos="9072"/>
            </w:tabs>
            <w:spacing w:before="120" w:after="120"/>
            <w:rPr>
              <w:rFonts w:ascii="Arial" w:hAnsi="Arial" w:cs="Arial"/>
              <w:lang w:val="en-GB"/>
            </w:rPr>
          </w:pPr>
        </w:p>
      </w:tc>
      <w:tc>
        <w:tcPr>
          <w:tcW w:w="2008" w:type="dxa"/>
          <w:vAlign w:val="center"/>
        </w:tcPr>
        <w:p w14:paraId="5CF28E4C" w14:textId="1EFE2091" w:rsidR="0056097F" w:rsidRPr="00075447" w:rsidRDefault="0056097F" w:rsidP="00485D2C">
          <w:pPr>
            <w:tabs>
              <w:tab w:val="center" w:pos="4536"/>
              <w:tab w:val="right" w:pos="9072"/>
            </w:tabs>
            <w:spacing w:before="240" w:after="240"/>
            <w:jc w:val="center"/>
            <w:rPr>
              <w:rFonts w:ascii="Arial" w:hAnsi="Arial" w:cs="Arial"/>
              <w:lang w:val="en-GB"/>
            </w:rPr>
          </w:pPr>
          <w:proofErr w:type="spellStart"/>
          <w:proofErr w:type="gramStart"/>
          <w:r w:rsidRPr="00E82248">
            <w:rPr>
              <w:rFonts w:ascii="Arial" w:hAnsi="Arial" w:cs="Arial"/>
              <w:b/>
              <w:bCs/>
              <w:lang w:val="en-GB"/>
            </w:rPr>
            <w:t>Indice</w:t>
          </w:r>
          <w:proofErr w:type="spellEnd"/>
          <w:r w:rsidRPr="00E82248">
            <w:rPr>
              <w:rFonts w:ascii="Arial" w:hAnsi="Arial" w:cs="Arial"/>
              <w:b/>
              <w:bCs/>
              <w:lang w:val="en-GB"/>
            </w:rPr>
            <w:t xml:space="preserve"> :</w:t>
          </w:r>
          <w:proofErr w:type="gramEnd"/>
          <w:r w:rsidRPr="00E82248">
            <w:rPr>
              <w:rFonts w:ascii="Arial" w:hAnsi="Arial" w:cs="Arial"/>
              <w:b/>
              <w:bCs/>
              <w:lang w:val="en-GB"/>
            </w:rPr>
            <w:t xml:space="preserve"> </w:t>
          </w:r>
          <w:r w:rsidR="00B53E67" w:rsidRPr="00D40E81">
            <w:rPr>
              <w:rFonts w:ascii="Arial" w:hAnsi="Arial" w:cs="Arial"/>
              <w:b/>
              <w:bCs/>
              <w:lang w:val="en-GB"/>
            </w:rPr>
            <w:t>Ed</w:t>
          </w:r>
          <w:r w:rsidR="002B5005">
            <w:rPr>
              <w:rFonts w:ascii="Arial" w:hAnsi="Arial" w:cs="Arial"/>
              <w:b/>
              <w:bCs/>
              <w:lang w:val="en-GB"/>
            </w:rPr>
            <w:t>1</w:t>
          </w:r>
          <w:r w:rsidR="00B53E67" w:rsidRPr="00D40E81">
            <w:rPr>
              <w:rFonts w:ascii="Arial" w:hAnsi="Arial" w:cs="Arial"/>
              <w:b/>
              <w:bCs/>
              <w:lang w:val="en-GB"/>
            </w:rPr>
            <w:t>v0</w:t>
          </w:r>
        </w:p>
      </w:tc>
    </w:tr>
    <w:tr w:rsidR="0056097F" w:rsidRPr="00286533" w14:paraId="3B437B74" w14:textId="77777777" w:rsidTr="00752A11">
      <w:trPr>
        <w:cantSplit/>
      </w:trPr>
      <w:tc>
        <w:tcPr>
          <w:tcW w:w="10162" w:type="dxa"/>
          <w:gridSpan w:val="3"/>
          <w:tcMar>
            <w:right w:w="170" w:type="dxa"/>
          </w:tcMar>
        </w:tcPr>
        <w:p w14:paraId="0D135F80" w14:textId="77777777" w:rsidR="0056097F" w:rsidRPr="00286533" w:rsidRDefault="0056097F" w:rsidP="00721441">
          <w:pPr>
            <w:tabs>
              <w:tab w:val="center" w:pos="4536"/>
              <w:tab w:val="right" w:pos="9072"/>
            </w:tabs>
            <w:spacing w:before="120" w:after="120"/>
            <w:jc w:val="right"/>
            <w:rPr>
              <w:rFonts w:ascii="Arial" w:hAnsi="Arial" w:cs="Arial"/>
            </w:rPr>
          </w:pPr>
          <w:r w:rsidRPr="00286533">
            <w:rPr>
              <w:rFonts w:ascii="Arial" w:hAnsi="Arial" w:cs="Arial"/>
            </w:rPr>
            <w:t xml:space="preserve">Page </w:t>
          </w:r>
          <w:r w:rsidRPr="00286533">
            <w:rPr>
              <w:rFonts w:ascii="Arial" w:hAnsi="Arial" w:cs="Arial"/>
            </w:rPr>
            <w:fldChar w:fldCharType="begin"/>
          </w:r>
          <w:r w:rsidRPr="00286533">
            <w:rPr>
              <w:rFonts w:ascii="Arial" w:hAnsi="Arial" w:cs="Arial"/>
            </w:rPr>
            <w:instrText xml:space="preserve"> PAGE </w:instrText>
          </w:r>
          <w:r w:rsidRPr="00286533">
            <w:rPr>
              <w:rFonts w:ascii="Arial" w:hAnsi="Arial" w:cs="Arial"/>
            </w:rPr>
            <w:fldChar w:fldCharType="separate"/>
          </w:r>
          <w:r w:rsidR="007A2740">
            <w:rPr>
              <w:rFonts w:ascii="Arial" w:hAnsi="Arial" w:cs="Arial"/>
              <w:noProof/>
            </w:rPr>
            <w:t>1</w:t>
          </w:r>
          <w:r w:rsidRPr="00286533">
            <w:rPr>
              <w:rFonts w:ascii="Arial" w:hAnsi="Arial" w:cs="Arial"/>
            </w:rPr>
            <w:fldChar w:fldCharType="end"/>
          </w:r>
          <w:r w:rsidRPr="00286533">
            <w:rPr>
              <w:rFonts w:ascii="Arial" w:hAnsi="Arial" w:cs="Arial"/>
            </w:rPr>
            <w:t>/</w:t>
          </w:r>
          <w:r w:rsidRPr="00286533">
            <w:rPr>
              <w:rFonts w:ascii="Arial" w:hAnsi="Arial" w:cs="Arial"/>
            </w:rPr>
            <w:fldChar w:fldCharType="begin"/>
          </w:r>
          <w:r w:rsidRPr="00286533">
            <w:rPr>
              <w:rFonts w:ascii="Arial" w:hAnsi="Arial" w:cs="Arial"/>
            </w:rPr>
            <w:instrText xml:space="preserve"> NUMPAGES </w:instrText>
          </w:r>
          <w:r w:rsidRPr="00286533">
            <w:rPr>
              <w:rFonts w:ascii="Arial" w:hAnsi="Arial" w:cs="Arial"/>
            </w:rPr>
            <w:fldChar w:fldCharType="separate"/>
          </w:r>
          <w:r w:rsidR="007A2740">
            <w:rPr>
              <w:rFonts w:ascii="Arial" w:hAnsi="Arial" w:cs="Arial"/>
              <w:noProof/>
            </w:rPr>
            <w:t>15</w:t>
          </w:r>
          <w:r w:rsidRPr="00286533">
            <w:rPr>
              <w:rFonts w:ascii="Arial" w:hAnsi="Arial" w:cs="Arial"/>
            </w:rPr>
            <w:fldChar w:fldCharType="end"/>
          </w:r>
        </w:p>
      </w:tc>
    </w:tr>
  </w:tbl>
  <w:p w14:paraId="26E3F5B2" w14:textId="77777777" w:rsidR="0056097F" w:rsidRDefault="0056097F">
    <w:pPr>
      <w:pStyle w:val="En-tte"/>
    </w:pPr>
    <w:r>
      <w:rPr>
        <w:noProof/>
      </w:rPr>
      <mc:AlternateContent>
        <mc:Choice Requires="wps">
          <w:drawing>
            <wp:anchor distT="0" distB="0" distL="114300" distR="114300" simplePos="0" relativeHeight="251657728" behindDoc="0" locked="0" layoutInCell="1" allowOverlap="1" wp14:anchorId="4630EE0A" wp14:editId="476DC97C">
              <wp:simplePos x="0" y="0"/>
              <wp:positionH relativeFrom="column">
                <wp:posOffset>-115252</wp:posOffset>
              </wp:positionH>
              <wp:positionV relativeFrom="paragraph">
                <wp:posOffset>169228</wp:posOffset>
              </wp:positionV>
              <wp:extent cx="6450965" cy="7786687"/>
              <wp:effectExtent l="0" t="0" r="26035" b="241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0965" cy="7786687"/>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98EE1" id="Rectangle 5" o:spid="_x0000_s1026" style="position:absolute;margin-left:-9.05pt;margin-top:13.35pt;width:507.95pt;height:61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" strokeweight=".5pt"/>
          </w:pict>
        </mc:Fallback>
      </mc:AlternateContent>
    </w:r>
  </w:p>
  <w:p w14:paraId="12557E5D" w14:textId="77777777" w:rsidR="0056097F" w:rsidRDefault="005609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111F"/>
    <w:multiLevelType w:val="hybridMultilevel"/>
    <w:tmpl w:val="1164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F475E"/>
    <w:multiLevelType w:val="hybridMultilevel"/>
    <w:tmpl w:val="30C2CA9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04136CF3"/>
    <w:multiLevelType w:val="hybridMultilevel"/>
    <w:tmpl w:val="55E4774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A8C5EFB"/>
    <w:multiLevelType w:val="hybridMultilevel"/>
    <w:tmpl w:val="0660F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B314AE"/>
    <w:multiLevelType w:val="hybridMultilevel"/>
    <w:tmpl w:val="2E34F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33488"/>
    <w:multiLevelType w:val="hybridMultilevel"/>
    <w:tmpl w:val="0F966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4B2985"/>
    <w:multiLevelType w:val="hybridMultilevel"/>
    <w:tmpl w:val="7E367EE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6902DF7"/>
    <w:multiLevelType w:val="hybridMultilevel"/>
    <w:tmpl w:val="BBC28B2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749627D"/>
    <w:multiLevelType w:val="hybridMultilevel"/>
    <w:tmpl w:val="5AF84BE2"/>
    <w:lvl w:ilvl="0" w:tplc="3ECC66F6">
      <w:start w:val="3"/>
      <w:numFmt w:val="decimal"/>
      <w:lvlText w:val="%1."/>
      <w:lvlJc w:val="left"/>
      <w:pPr>
        <w:ind w:left="19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6248AD"/>
    <w:multiLevelType w:val="hybridMultilevel"/>
    <w:tmpl w:val="B2BE9D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233F55"/>
    <w:multiLevelType w:val="hybridMultilevel"/>
    <w:tmpl w:val="BD18D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7C7966"/>
    <w:multiLevelType w:val="hybridMultilevel"/>
    <w:tmpl w:val="2618B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584117"/>
    <w:multiLevelType w:val="hybridMultilevel"/>
    <w:tmpl w:val="BFDCCF04"/>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385016FF"/>
    <w:multiLevelType w:val="hybridMultilevel"/>
    <w:tmpl w:val="6D6417EE"/>
    <w:lvl w:ilvl="0" w:tplc="A6B648BA">
      <w:start w:val="1"/>
      <w:numFmt w:val="bullet"/>
      <w:lvlText w:val="-"/>
      <w:lvlJc w:val="left"/>
      <w:pPr>
        <w:ind w:left="405" w:hanging="360"/>
      </w:pPr>
      <w:rPr>
        <w:rFonts w:ascii="Arial" w:eastAsia="Times New Roman" w:hAnsi="Arial"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4" w15:restartNumberingAfterBreak="0">
    <w:nsid w:val="3D6A5365"/>
    <w:multiLevelType w:val="hybridMultilevel"/>
    <w:tmpl w:val="9E9E97A4"/>
    <w:lvl w:ilvl="0" w:tplc="F3E426A2">
      <w:start w:val="1"/>
      <w:numFmt w:val="bullet"/>
      <w:pStyle w:val="Style4"/>
      <w:lvlText w:val="-"/>
      <w:lvlJc w:val="left"/>
      <w:pPr>
        <w:tabs>
          <w:tab w:val="num" w:pos="360"/>
        </w:tabs>
        <w:ind w:left="0" w:firstLine="0"/>
      </w:pPr>
      <w:rPr>
        <w:rFonts w:ascii="Times New Roman" w:hAnsi="Times New Roman" w:cs="Times New Roman" w:hint="default"/>
        <w:sz w:val="26"/>
      </w:rPr>
    </w:lvl>
    <w:lvl w:ilvl="1" w:tplc="CBD6729A">
      <w:start w:val="1"/>
      <w:numFmt w:val="bullet"/>
      <w:lvlText w:val="-"/>
      <w:lvlJc w:val="left"/>
      <w:pPr>
        <w:tabs>
          <w:tab w:val="num" w:pos="1477"/>
        </w:tabs>
        <w:ind w:left="1477" w:hanging="397"/>
      </w:pPr>
      <w:rPr>
        <w:rFonts w:ascii="Times New Roman" w:hAnsi="Times New Roman" w:cs="Times New Roman" w:hint="default"/>
        <w:sz w:val="26"/>
      </w:rPr>
    </w:lvl>
    <w:lvl w:ilvl="2" w:tplc="02ACD96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202CC7"/>
    <w:multiLevelType w:val="hybridMultilevel"/>
    <w:tmpl w:val="493E21F8"/>
    <w:lvl w:ilvl="0" w:tplc="7EE248FA">
      <w:start w:val="1"/>
      <w:numFmt w:val="bullet"/>
      <w:pStyle w:val="Corpsdetexte"/>
      <w:lvlText w:val=""/>
      <w:lvlJc w:val="left"/>
      <w:pPr>
        <w:tabs>
          <w:tab w:val="num" w:pos="360"/>
        </w:tabs>
        <w:ind w:left="0" w:firstLine="0"/>
      </w:pPr>
      <w:rPr>
        <w:rFonts w:ascii="Wingdings" w:hAnsi="Wingdings" w:hint="default"/>
        <w:sz w:val="20"/>
      </w:rPr>
    </w:lvl>
    <w:lvl w:ilvl="1" w:tplc="947286AC">
      <w:start w:val="1"/>
      <w:numFmt w:val="decimal"/>
      <w:lvlText w:val="%2."/>
      <w:lvlJc w:val="left"/>
      <w:pPr>
        <w:tabs>
          <w:tab w:val="num" w:pos="502"/>
        </w:tabs>
        <w:ind w:left="502" w:hanging="360"/>
      </w:pPr>
      <w:rPr>
        <w:rFonts w:hint="default"/>
      </w:rPr>
    </w:lvl>
    <w:lvl w:ilvl="2" w:tplc="040C0005" w:tentative="1">
      <w:start w:val="1"/>
      <w:numFmt w:val="bullet"/>
      <w:lvlText w:val=""/>
      <w:lvlJc w:val="left"/>
      <w:pPr>
        <w:tabs>
          <w:tab w:val="num" w:pos="1222"/>
        </w:tabs>
        <w:ind w:left="1222" w:hanging="360"/>
      </w:pPr>
      <w:rPr>
        <w:rFonts w:ascii="Wingdings" w:hAnsi="Wingdings" w:hint="default"/>
      </w:rPr>
    </w:lvl>
    <w:lvl w:ilvl="3" w:tplc="040C0001" w:tentative="1">
      <w:start w:val="1"/>
      <w:numFmt w:val="bullet"/>
      <w:lvlText w:val=""/>
      <w:lvlJc w:val="left"/>
      <w:pPr>
        <w:tabs>
          <w:tab w:val="num" w:pos="1942"/>
        </w:tabs>
        <w:ind w:left="1942" w:hanging="360"/>
      </w:pPr>
      <w:rPr>
        <w:rFonts w:ascii="Symbol" w:hAnsi="Symbol" w:hint="default"/>
      </w:rPr>
    </w:lvl>
    <w:lvl w:ilvl="4" w:tplc="040C0003" w:tentative="1">
      <w:start w:val="1"/>
      <w:numFmt w:val="bullet"/>
      <w:lvlText w:val="o"/>
      <w:lvlJc w:val="left"/>
      <w:pPr>
        <w:tabs>
          <w:tab w:val="num" w:pos="2662"/>
        </w:tabs>
        <w:ind w:left="2662" w:hanging="360"/>
      </w:pPr>
      <w:rPr>
        <w:rFonts w:ascii="Courier New" w:hAnsi="Courier New" w:cs="Courier New" w:hint="default"/>
      </w:rPr>
    </w:lvl>
    <w:lvl w:ilvl="5" w:tplc="040C0005" w:tentative="1">
      <w:start w:val="1"/>
      <w:numFmt w:val="bullet"/>
      <w:lvlText w:val=""/>
      <w:lvlJc w:val="left"/>
      <w:pPr>
        <w:tabs>
          <w:tab w:val="num" w:pos="3382"/>
        </w:tabs>
        <w:ind w:left="3382" w:hanging="360"/>
      </w:pPr>
      <w:rPr>
        <w:rFonts w:ascii="Wingdings" w:hAnsi="Wingdings" w:hint="default"/>
      </w:rPr>
    </w:lvl>
    <w:lvl w:ilvl="6" w:tplc="040C0001" w:tentative="1">
      <w:start w:val="1"/>
      <w:numFmt w:val="bullet"/>
      <w:lvlText w:val=""/>
      <w:lvlJc w:val="left"/>
      <w:pPr>
        <w:tabs>
          <w:tab w:val="num" w:pos="4102"/>
        </w:tabs>
        <w:ind w:left="4102" w:hanging="360"/>
      </w:pPr>
      <w:rPr>
        <w:rFonts w:ascii="Symbol" w:hAnsi="Symbol" w:hint="default"/>
      </w:rPr>
    </w:lvl>
    <w:lvl w:ilvl="7" w:tplc="040C0003" w:tentative="1">
      <w:start w:val="1"/>
      <w:numFmt w:val="bullet"/>
      <w:lvlText w:val="o"/>
      <w:lvlJc w:val="left"/>
      <w:pPr>
        <w:tabs>
          <w:tab w:val="num" w:pos="4822"/>
        </w:tabs>
        <w:ind w:left="4822" w:hanging="360"/>
      </w:pPr>
      <w:rPr>
        <w:rFonts w:ascii="Courier New" w:hAnsi="Courier New" w:cs="Courier New" w:hint="default"/>
      </w:rPr>
    </w:lvl>
    <w:lvl w:ilvl="8" w:tplc="040C0005" w:tentative="1">
      <w:start w:val="1"/>
      <w:numFmt w:val="bullet"/>
      <w:lvlText w:val=""/>
      <w:lvlJc w:val="left"/>
      <w:pPr>
        <w:tabs>
          <w:tab w:val="num" w:pos="5542"/>
        </w:tabs>
        <w:ind w:left="5542" w:hanging="360"/>
      </w:pPr>
      <w:rPr>
        <w:rFonts w:ascii="Wingdings" w:hAnsi="Wingdings" w:hint="default"/>
      </w:rPr>
    </w:lvl>
  </w:abstractNum>
  <w:abstractNum w:abstractNumId="16" w15:restartNumberingAfterBreak="0">
    <w:nsid w:val="43A60686"/>
    <w:multiLevelType w:val="hybridMultilevel"/>
    <w:tmpl w:val="AFC235F0"/>
    <w:lvl w:ilvl="0" w:tplc="BF98E094">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094346"/>
    <w:multiLevelType w:val="hybridMultilevel"/>
    <w:tmpl w:val="10D287DE"/>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8" w15:restartNumberingAfterBreak="0">
    <w:nsid w:val="45BA3288"/>
    <w:multiLevelType w:val="hybridMultilevel"/>
    <w:tmpl w:val="B6406C0A"/>
    <w:lvl w:ilvl="0" w:tplc="F5F42D3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pStyle w:val="A7"/>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1C6E77"/>
    <w:multiLevelType w:val="hybridMultilevel"/>
    <w:tmpl w:val="45C27D86"/>
    <w:lvl w:ilvl="0" w:tplc="E5FEF828">
      <w:start w:val="1"/>
      <w:numFmt w:val="decimal"/>
      <w:pStyle w:val="Titre4"/>
      <w:lvlText w:val="%1 :"/>
      <w:lvlJc w:val="left"/>
      <w:pPr>
        <w:tabs>
          <w:tab w:val="num" w:pos="1996"/>
        </w:tabs>
        <w:ind w:left="1702" w:hanging="426"/>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4E764DF1"/>
    <w:multiLevelType w:val="hybridMultilevel"/>
    <w:tmpl w:val="94D6411E"/>
    <w:lvl w:ilvl="0" w:tplc="D3727994">
      <w:start w:val="4"/>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15:restartNumberingAfterBreak="0">
    <w:nsid w:val="50424B96"/>
    <w:multiLevelType w:val="hybridMultilevel"/>
    <w:tmpl w:val="20E68BF6"/>
    <w:lvl w:ilvl="0" w:tplc="62E42B7C">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2" w15:restartNumberingAfterBreak="0">
    <w:nsid w:val="52735524"/>
    <w:multiLevelType w:val="hybridMultilevel"/>
    <w:tmpl w:val="32D81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FF548F"/>
    <w:multiLevelType w:val="hybridMultilevel"/>
    <w:tmpl w:val="76F88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FC22D0"/>
    <w:multiLevelType w:val="hybridMultilevel"/>
    <w:tmpl w:val="EDA43E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8E0EBC"/>
    <w:multiLevelType w:val="hybridMultilevel"/>
    <w:tmpl w:val="27A8A0D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4C6776F"/>
    <w:multiLevelType w:val="hybridMultilevel"/>
    <w:tmpl w:val="7E367EE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702367E"/>
    <w:multiLevelType w:val="hybridMultilevel"/>
    <w:tmpl w:val="83FCFEA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88B0ABB"/>
    <w:multiLevelType w:val="hybridMultilevel"/>
    <w:tmpl w:val="993C2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997953"/>
    <w:multiLevelType w:val="hybridMultilevel"/>
    <w:tmpl w:val="54687DDC"/>
    <w:lvl w:ilvl="0" w:tplc="A1C47F08">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3CF477C"/>
    <w:multiLevelType w:val="hybridMultilevel"/>
    <w:tmpl w:val="F17E2E1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41C572B"/>
    <w:multiLevelType w:val="hybridMultilevel"/>
    <w:tmpl w:val="123ABEB2"/>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8943596"/>
    <w:multiLevelType w:val="hybridMultilevel"/>
    <w:tmpl w:val="BB984D4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8C81053"/>
    <w:multiLevelType w:val="hybridMultilevel"/>
    <w:tmpl w:val="9D74D15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6A6D28F7"/>
    <w:multiLevelType w:val="hybridMultilevel"/>
    <w:tmpl w:val="67162C4A"/>
    <w:lvl w:ilvl="0" w:tplc="81B6B9EC">
      <w:start w:val="1"/>
      <w:numFmt w:val="bullet"/>
      <w:pStyle w:val="A3"/>
      <w:lvlText w:val=""/>
      <w:lvlJc w:val="left"/>
      <w:pPr>
        <w:tabs>
          <w:tab w:val="num" w:pos="360"/>
        </w:tabs>
        <w:ind w:left="0" w:firstLine="0"/>
      </w:pPr>
      <w:rPr>
        <w:rFonts w:ascii="Wingdings" w:hAnsi="Wingdings"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334165"/>
    <w:multiLevelType w:val="hybridMultilevel"/>
    <w:tmpl w:val="E34CA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91237B"/>
    <w:multiLevelType w:val="hybridMultilevel"/>
    <w:tmpl w:val="54361570"/>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DF81C1E"/>
    <w:multiLevelType w:val="hybridMultilevel"/>
    <w:tmpl w:val="BE1CBA6C"/>
    <w:lvl w:ilvl="0" w:tplc="040C0017">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F4F7BFF"/>
    <w:multiLevelType w:val="hybridMultilevel"/>
    <w:tmpl w:val="702CAD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973A5E"/>
    <w:multiLevelType w:val="hybridMultilevel"/>
    <w:tmpl w:val="F3824258"/>
    <w:lvl w:ilvl="0" w:tplc="C98A59FE">
      <w:numFmt w:val="bullet"/>
      <w:pStyle w:val="A5"/>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A54BAB"/>
    <w:multiLevelType w:val="hybridMultilevel"/>
    <w:tmpl w:val="7F568078"/>
    <w:lvl w:ilvl="0" w:tplc="8B64F8F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733FEF"/>
    <w:multiLevelType w:val="hybridMultilevel"/>
    <w:tmpl w:val="D020EB3C"/>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2" w15:restartNumberingAfterBreak="0">
    <w:nsid w:val="77607159"/>
    <w:multiLevelType w:val="hybridMultilevel"/>
    <w:tmpl w:val="ED2C389A"/>
    <w:lvl w:ilvl="0" w:tplc="D1CC0238">
      <w:start w:val="1"/>
      <w:numFmt w:val="bullet"/>
      <w:lvlText w:val=""/>
      <w:lvlJc w:val="left"/>
      <w:pPr>
        <w:tabs>
          <w:tab w:val="num" w:pos="1298"/>
        </w:tabs>
        <w:ind w:left="1298" w:hanging="360"/>
      </w:pPr>
      <w:rPr>
        <w:rFonts w:ascii="Wingdings" w:hAnsi="Wingdings" w:hint="default"/>
      </w:rPr>
    </w:lvl>
    <w:lvl w:ilvl="1" w:tplc="947286AC">
      <w:start w:val="1"/>
      <w:numFmt w:val="decimal"/>
      <w:pStyle w:val="Titre"/>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290694"/>
    <w:multiLevelType w:val="hybridMultilevel"/>
    <w:tmpl w:val="F3CA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365DA2"/>
    <w:multiLevelType w:val="hybridMultilevel"/>
    <w:tmpl w:val="C54438DE"/>
    <w:lvl w:ilvl="0" w:tplc="040C000F">
      <w:start w:val="1"/>
      <w:numFmt w:val="decimal"/>
      <w:lvlText w:val="%1."/>
      <w:lvlJc w:val="left"/>
      <w:pPr>
        <w:ind w:left="1776" w:hanging="360"/>
      </w:pPr>
      <w:rPr>
        <w:rFont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625311775">
    <w:abstractNumId w:val="39"/>
  </w:num>
  <w:num w:numId="2" w16cid:durableId="536043362">
    <w:abstractNumId w:val="18"/>
  </w:num>
  <w:num w:numId="3" w16cid:durableId="1770734751">
    <w:abstractNumId w:val="12"/>
  </w:num>
  <w:num w:numId="4" w16cid:durableId="1359236138">
    <w:abstractNumId w:val="16"/>
  </w:num>
  <w:num w:numId="5" w16cid:durableId="189880985">
    <w:abstractNumId w:val="14"/>
  </w:num>
  <w:num w:numId="6" w16cid:durableId="1831167561">
    <w:abstractNumId w:val="42"/>
  </w:num>
  <w:num w:numId="7" w16cid:durableId="2101559924">
    <w:abstractNumId w:val="15"/>
  </w:num>
  <w:num w:numId="8" w16cid:durableId="1733969849">
    <w:abstractNumId w:val="19"/>
  </w:num>
  <w:num w:numId="9" w16cid:durableId="1347170727">
    <w:abstractNumId w:val="34"/>
  </w:num>
  <w:num w:numId="10" w16cid:durableId="1155334902">
    <w:abstractNumId w:val="32"/>
  </w:num>
  <w:num w:numId="11" w16cid:durableId="47806502">
    <w:abstractNumId w:val="6"/>
  </w:num>
  <w:num w:numId="12" w16cid:durableId="1792742706">
    <w:abstractNumId w:val="33"/>
  </w:num>
  <w:num w:numId="13" w16cid:durableId="1939634965">
    <w:abstractNumId w:val="30"/>
  </w:num>
  <w:num w:numId="14" w16cid:durableId="350382364">
    <w:abstractNumId w:val="2"/>
  </w:num>
  <w:num w:numId="15" w16cid:durableId="1410078673">
    <w:abstractNumId w:val="31"/>
  </w:num>
  <w:num w:numId="16" w16cid:durableId="1840461210">
    <w:abstractNumId w:val="36"/>
  </w:num>
  <w:num w:numId="17" w16cid:durableId="1421221259">
    <w:abstractNumId w:val="7"/>
  </w:num>
  <w:num w:numId="18" w16cid:durableId="1220168833">
    <w:abstractNumId w:val="37"/>
  </w:num>
  <w:num w:numId="19" w16cid:durableId="728117853">
    <w:abstractNumId w:val="24"/>
  </w:num>
  <w:num w:numId="20" w16cid:durableId="1146048376">
    <w:abstractNumId w:val="27"/>
  </w:num>
  <w:num w:numId="21" w16cid:durableId="390230863">
    <w:abstractNumId w:val="29"/>
  </w:num>
  <w:num w:numId="22" w16cid:durableId="1768500768">
    <w:abstractNumId w:val="8"/>
  </w:num>
  <w:num w:numId="23" w16cid:durableId="1078164146">
    <w:abstractNumId w:val="44"/>
  </w:num>
  <w:num w:numId="24" w16cid:durableId="717625635">
    <w:abstractNumId w:val="1"/>
  </w:num>
  <w:num w:numId="25" w16cid:durableId="1238248651">
    <w:abstractNumId w:val="41"/>
  </w:num>
  <w:num w:numId="26" w16cid:durableId="1747218492">
    <w:abstractNumId w:val="23"/>
  </w:num>
  <w:num w:numId="27" w16cid:durableId="1561280634">
    <w:abstractNumId w:val="3"/>
  </w:num>
  <w:num w:numId="28" w16cid:durableId="1459253395">
    <w:abstractNumId w:val="40"/>
  </w:num>
  <w:num w:numId="29" w16cid:durableId="175196686">
    <w:abstractNumId w:val="43"/>
  </w:num>
  <w:num w:numId="30" w16cid:durableId="198906786">
    <w:abstractNumId w:val="5"/>
  </w:num>
  <w:num w:numId="31" w16cid:durableId="1386290996">
    <w:abstractNumId w:val="20"/>
  </w:num>
  <w:num w:numId="32" w16cid:durableId="1254557370">
    <w:abstractNumId w:val="21"/>
  </w:num>
  <w:num w:numId="33" w16cid:durableId="980961601">
    <w:abstractNumId w:val="11"/>
  </w:num>
  <w:num w:numId="34" w16cid:durableId="666713900">
    <w:abstractNumId w:val="4"/>
  </w:num>
  <w:num w:numId="35" w16cid:durableId="1940868893">
    <w:abstractNumId w:val="17"/>
  </w:num>
  <w:num w:numId="36" w16cid:durableId="1681157763">
    <w:abstractNumId w:val="22"/>
  </w:num>
  <w:num w:numId="37" w16cid:durableId="2031026914">
    <w:abstractNumId w:val="28"/>
  </w:num>
  <w:num w:numId="38" w16cid:durableId="1517422250">
    <w:abstractNumId w:val="38"/>
  </w:num>
  <w:num w:numId="39" w16cid:durableId="827862768">
    <w:abstractNumId w:val="0"/>
  </w:num>
  <w:num w:numId="40" w16cid:durableId="1684091997">
    <w:abstractNumId w:val="10"/>
  </w:num>
  <w:num w:numId="41" w16cid:durableId="1709523627">
    <w:abstractNumId w:val="35"/>
  </w:num>
  <w:num w:numId="42" w16cid:durableId="1054043582">
    <w:abstractNumId w:val="9"/>
  </w:num>
  <w:num w:numId="43" w16cid:durableId="200362995">
    <w:abstractNumId w:val="25"/>
  </w:num>
  <w:num w:numId="44" w16cid:durableId="1586839305">
    <w:abstractNumId w:val="26"/>
  </w:num>
  <w:num w:numId="45" w16cid:durableId="183818250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UEK Raphaël">
    <w15:presenceInfo w15:providerId="AD" w15:userId="S::Raphael.DOUEK@osac.aero::702cf096-26b9-44d9-acdf-0f7fec570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CB"/>
    <w:rsid w:val="00001203"/>
    <w:rsid w:val="000036F9"/>
    <w:rsid w:val="000175C7"/>
    <w:rsid w:val="00024F33"/>
    <w:rsid w:val="0002500D"/>
    <w:rsid w:val="0002651D"/>
    <w:rsid w:val="000312C8"/>
    <w:rsid w:val="000357F4"/>
    <w:rsid w:val="00037B23"/>
    <w:rsid w:val="00041ED9"/>
    <w:rsid w:val="00046393"/>
    <w:rsid w:val="00046BA7"/>
    <w:rsid w:val="00047C85"/>
    <w:rsid w:val="00050347"/>
    <w:rsid w:val="00053537"/>
    <w:rsid w:val="00053924"/>
    <w:rsid w:val="00054C3D"/>
    <w:rsid w:val="000629EB"/>
    <w:rsid w:val="0006447B"/>
    <w:rsid w:val="0007537A"/>
    <w:rsid w:val="00075447"/>
    <w:rsid w:val="0007704A"/>
    <w:rsid w:val="00086418"/>
    <w:rsid w:val="000864D0"/>
    <w:rsid w:val="00092595"/>
    <w:rsid w:val="0009259E"/>
    <w:rsid w:val="00092D81"/>
    <w:rsid w:val="00092DF2"/>
    <w:rsid w:val="00094B59"/>
    <w:rsid w:val="000A1733"/>
    <w:rsid w:val="000A6F6E"/>
    <w:rsid w:val="000A7142"/>
    <w:rsid w:val="000B02F5"/>
    <w:rsid w:val="000B0F36"/>
    <w:rsid w:val="000B11CD"/>
    <w:rsid w:val="000B1D6E"/>
    <w:rsid w:val="000B4612"/>
    <w:rsid w:val="000B6920"/>
    <w:rsid w:val="000B738E"/>
    <w:rsid w:val="000C07F8"/>
    <w:rsid w:val="000C286E"/>
    <w:rsid w:val="000C47AA"/>
    <w:rsid w:val="000C7897"/>
    <w:rsid w:val="000D2063"/>
    <w:rsid w:val="000E21A8"/>
    <w:rsid w:val="000E2950"/>
    <w:rsid w:val="000E2A77"/>
    <w:rsid w:val="000E3C02"/>
    <w:rsid w:val="000E4532"/>
    <w:rsid w:val="000E7E54"/>
    <w:rsid w:val="000F5250"/>
    <w:rsid w:val="0010029F"/>
    <w:rsid w:val="00103839"/>
    <w:rsid w:val="00107599"/>
    <w:rsid w:val="0011071B"/>
    <w:rsid w:val="001108AE"/>
    <w:rsid w:val="0011091C"/>
    <w:rsid w:val="00112907"/>
    <w:rsid w:val="00112FCB"/>
    <w:rsid w:val="00115B81"/>
    <w:rsid w:val="00116971"/>
    <w:rsid w:val="00117DEA"/>
    <w:rsid w:val="00123F41"/>
    <w:rsid w:val="00131CE5"/>
    <w:rsid w:val="00143EB7"/>
    <w:rsid w:val="0014506D"/>
    <w:rsid w:val="00145E90"/>
    <w:rsid w:val="0015731B"/>
    <w:rsid w:val="00157DC4"/>
    <w:rsid w:val="00160728"/>
    <w:rsid w:val="00163948"/>
    <w:rsid w:val="001655F7"/>
    <w:rsid w:val="001716A3"/>
    <w:rsid w:val="00171D34"/>
    <w:rsid w:val="00182F7E"/>
    <w:rsid w:val="00185144"/>
    <w:rsid w:val="00186039"/>
    <w:rsid w:val="00187CA2"/>
    <w:rsid w:val="00191E3B"/>
    <w:rsid w:val="00193927"/>
    <w:rsid w:val="001952BA"/>
    <w:rsid w:val="001A0107"/>
    <w:rsid w:val="001A5E1D"/>
    <w:rsid w:val="001A75B8"/>
    <w:rsid w:val="001B2CBD"/>
    <w:rsid w:val="001B6D27"/>
    <w:rsid w:val="001C18CB"/>
    <w:rsid w:val="001C2B7F"/>
    <w:rsid w:val="001C3B57"/>
    <w:rsid w:val="001C5E1E"/>
    <w:rsid w:val="001D1733"/>
    <w:rsid w:val="001D21BB"/>
    <w:rsid w:val="001D2B65"/>
    <w:rsid w:val="001D6619"/>
    <w:rsid w:val="001D7F22"/>
    <w:rsid w:val="001D7FB4"/>
    <w:rsid w:val="001F28D2"/>
    <w:rsid w:val="001F57B6"/>
    <w:rsid w:val="0020030C"/>
    <w:rsid w:val="00202797"/>
    <w:rsid w:val="00203129"/>
    <w:rsid w:val="00207240"/>
    <w:rsid w:val="00232DCF"/>
    <w:rsid w:val="002426F4"/>
    <w:rsid w:val="00244208"/>
    <w:rsid w:val="002448F0"/>
    <w:rsid w:val="00247C86"/>
    <w:rsid w:val="00251C54"/>
    <w:rsid w:val="00251CC8"/>
    <w:rsid w:val="00257431"/>
    <w:rsid w:val="002649C7"/>
    <w:rsid w:val="00264F41"/>
    <w:rsid w:val="002744B5"/>
    <w:rsid w:val="00277BA4"/>
    <w:rsid w:val="002839FB"/>
    <w:rsid w:val="00283CA6"/>
    <w:rsid w:val="0028620B"/>
    <w:rsid w:val="00286533"/>
    <w:rsid w:val="00287603"/>
    <w:rsid w:val="00290142"/>
    <w:rsid w:val="00292B68"/>
    <w:rsid w:val="002957ED"/>
    <w:rsid w:val="002A2C8F"/>
    <w:rsid w:val="002A3104"/>
    <w:rsid w:val="002A3B36"/>
    <w:rsid w:val="002A3C91"/>
    <w:rsid w:val="002A3D3B"/>
    <w:rsid w:val="002A4272"/>
    <w:rsid w:val="002A60A5"/>
    <w:rsid w:val="002A611B"/>
    <w:rsid w:val="002B0A30"/>
    <w:rsid w:val="002B320B"/>
    <w:rsid w:val="002B5005"/>
    <w:rsid w:val="002C0004"/>
    <w:rsid w:val="002C5F13"/>
    <w:rsid w:val="002C6B0B"/>
    <w:rsid w:val="002D16FB"/>
    <w:rsid w:val="002D1C4D"/>
    <w:rsid w:val="002E00B5"/>
    <w:rsid w:val="002E3301"/>
    <w:rsid w:val="002E3CF0"/>
    <w:rsid w:val="002E5340"/>
    <w:rsid w:val="002E6240"/>
    <w:rsid w:val="002F2514"/>
    <w:rsid w:val="002F5B4B"/>
    <w:rsid w:val="00312052"/>
    <w:rsid w:val="00315454"/>
    <w:rsid w:val="003301F4"/>
    <w:rsid w:val="00332609"/>
    <w:rsid w:val="0033261D"/>
    <w:rsid w:val="00332C91"/>
    <w:rsid w:val="00333FD5"/>
    <w:rsid w:val="003345EB"/>
    <w:rsid w:val="003419F5"/>
    <w:rsid w:val="00346E5C"/>
    <w:rsid w:val="00353D59"/>
    <w:rsid w:val="003557BE"/>
    <w:rsid w:val="00361AE7"/>
    <w:rsid w:val="00372142"/>
    <w:rsid w:val="003731F2"/>
    <w:rsid w:val="003740CA"/>
    <w:rsid w:val="00375FF9"/>
    <w:rsid w:val="00382A6F"/>
    <w:rsid w:val="00384283"/>
    <w:rsid w:val="00387EEC"/>
    <w:rsid w:val="00392806"/>
    <w:rsid w:val="00393408"/>
    <w:rsid w:val="00393FF2"/>
    <w:rsid w:val="00396D39"/>
    <w:rsid w:val="0039719F"/>
    <w:rsid w:val="003A0B55"/>
    <w:rsid w:val="003A7484"/>
    <w:rsid w:val="003B1F3D"/>
    <w:rsid w:val="003B42FA"/>
    <w:rsid w:val="003B4A57"/>
    <w:rsid w:val="003B513B"/>
    <w:rsid w:val="003B5D43"/>
    <w:rsid w:val="003C1A1E"/>
    <w:rsid w:val="003C1C7B"/>
    <w:rsid w:val="003C1C9A"/>
    <w:rsid w:val="003D05A7"/>
    <w:rsid w:val="003D093F"/>
    <w:rsid w:val="003D3873"/>
    <w:rsid w:val="003D41FE"/>
    <w:rsid w:val="003D4DDD"/>
    <w:rsid w:val="003F2B35"/>
    <w:rsid w:val="003F48C7"/>
    <w:rsid w:val="003F74E4"/>
    <w:rsid w:val="003F76CA"/>
    <w:rsid w:val="004076CC"/>
    <w:rsid w:val="004137C2"/>
    <w:rsid w:val="004137E1"/>
    <w:rsid w:val="00414092"/>
    <w:rsid w:val="0041764A"/>
    <w:rsid w:val="00417BF5"/>
    <w:rsid w:val="004213D3"/>
    <w:rsid w:val="00426433"/>
    <w:rsid w:val="00427B5C"/>
    <w:rsid w:val="004309F8"/>
    <w:rsid w:val="00431A4D"/>
    <w:rsid w:val="00435AF2"/>
    <w:rsid w:val="00435CAB"/>
    <w:rsid w:val="00441000"/>
    <w:rsid w:val="00441721"/>
    <w:rsid w:val="00441AB1"/>
    <w:rsid w:val="0044324D"/>
    <w:rsid w:val="004454EE"/>
    <w:rsid w:val="0045207D"/>
    <w:rsid w:val="00454E1F"/>
    <w:rsid w:val="004636A9"/>
    <w:rsid w:val="00464D08"/>
    <w:rsid w:val="00467893"/>
    <w:rsid w:val="0047194E"/>
    <w:rsid w:val="00473B08"/>
    <w:rsid w:val="00474BDD"/>
    <w:rsid w:val="004811E0"/>
    <w:rsid w:val="00485D2C"/>
    <w:rsid w:val="0048721D"/>
    <w:rsid w:val="004902FD"/>
    <w:rsid w:val="00496C52"/>
    <w:rsid w:val="004A3587"/>
    <w:rsid w:val="004A3DC1"/>
    <w:rsid w:val="004A73B3"/>
    <w:rsid w:val="004A744B"/>
    <w:rsid w:val="004B00DB"/>
    <w:rsid w:val="004B073E"/>
    <w:rsid w:val="004B12F5"/>
    <w:rsid w:val="004C1D53"/>
    <w:rsid w:val="004C4E46"/>
    <w:rsid w:val="004C63CB"/>
    <w:rsid w:val="004D18E3"/>
    <w:rsid w:val="004D45A1"/>
    <w:rsid w:val="004E0816"/>
    <w:rsid w:val="004E3FA1"/>
    <w:rsid w:val="004E60C1"/>
    <w:rsid w:val="004E69B7"/>
    <w:rsid w:val="004E799D"/>
    <w:rsid w:val="004F638E"/>
    <w:rsid w:val="004F6B53"/>
    <w:rsid w:val="00501A8A"/>
    <w:rsid w:val="0050705C"/>
    <w:rsid w:val="00507EA2"/>
    <w:rsid w:val="00513DB8"/>
    <w:rsid w:val="00516A3F"/>
    <w:rsid w:val="005170BB"/>
    <w:rsid w:val="005227B9"/>
    <w:rsid w:val="00523A09"/>
    <w:rsid w:val="00526D23"/>
    <w:rsid w:val="005304D6"/>
    <w:rsid w:val="0053390F"/>
    <w:rsid w:val="0053449D"/>
    <w:rsid w:val="00535BEE"/>
    <w:rsid w:val="00540E6D"/>
    <w:rsid w:val="00541AE3"/>
    <w:rsid w:val="00541D7C"/>
    <w:rsid w:val="00541FB6"/>
    <w:rsid w:val="00543D34"/>
    <w:rsid w:val="00543E71"/>
    <w:rsid w:val="005441B3"/>
    <w:rsid w:val="00544862"/>
    <w:rsid w:val="005455C4"/>
    <w:rsid w:val="00546B44"/>
    <w:rsid w:val="005504E9"/>
    <w:rsid w:val="00550527"/>
    <w:rsid w:val="00550B45"/>
    <w:rsid w:val="0056097F"/>
    <w:rsid w:val="0056252D"/>
    <w:rsid w:val="0056362F"/>
    <w:rsid w:val="00563C40"/>
    <w:rsid w:val="0056486E"/>
    <w:rsid w:val="00564A67"/>
    <w:rsid w:val="00564FD2"/>
    <w:rsid w:val="00572CF4"/>
    <w:rsid w:val="00575868"/>
    <w:rsid w:val="00576DFF"/>
    <w:rsid w:val="005827CC"/>
    <w:rsid w:val="00592F4B"/>
    <w:rsid w:val="00594CDD"/>
    <w:rsid w:val="005A0411"/>
    <w:rsid w:val="005A5054"/>
    <w:rsid w:val="005A6A65"/>
    <w:rsid w:val="005A70B4"/>
    <w:rsid w:val="005B2043"/>
    <w:rsid w:val="005B389C"/>
    <w:rsid w:val="005C1E17"/>
    <w:rsid w:val="005C27C3"/>
    <w:rsid w:val="005C66E2"/>
    <w:rsid w:val="005C7D85"/>
    <w:rsid w:val="005D7CE6"/>
    <w:rsid w:val="005E094A"/>
    <w:rsid w:val="005E1389"/>
    <w:rsid w:val="005E1477"/>
    <w:rsid w:val="005F3024"/>
    <w:rsid w:val="005F31A9"/>
    <w:rsid w:val="005F33AD"/>
    <w:rsid w:val="005F6456"/>
    <w:rsid w:val="005F6FDA"/>
    <w:rsid w:val="00601ED7"/>
    <w:rsid w:val="00610B5B"/>
    <w:rsid w:val="00610DC2"/>
    <w:rsid w:val="0061160E"/>
    <w:rsid w:val="00616DA7"/>
    <w:rsid w:val="00620F71"/>
    <w:rsid w:val="00623BDE"/>
    <w:rsid w:val="00624156"/>
    <w:rsid w:val="0062744B"/>
    <w:rsid w:val="00633F5B"/>
    <w:rsid w:val="0064121F"/>
    <w:rsid w:val="00642D6E"/>
    <w:rsid w:val="00644118"/>
    <w:rsid w:val="00647F5D"/>
    <w:rsid w:val="00651D40"/>
    <w:rsid w:val="00663818"/>
    <w:rsid w:val="0066488B"/>
    <w:rsid w:val="00666409"/>
    <w:rsid w:val="00666DCF"/>
    <w:rsid w:val="00671DA7"/>
    <w:rsid w:val="006759ED"/>
    <w:rsid w:val="0068530E"/>
    <w:rsid w:val="00687C35"/>
    <w:rsid w:val="00690B8F"/>
    <w:rsid w:val="0069325B"/>
    <w:rsid w:val="00696F51"/>
    <w:rsid w:val="006B0F51"/>
    <w:rsid w:val="006B64BB"/>
    <w:rsid w:val="006C02E1"/>
    <w:rsid w:val="006C58DE"/>
    <w:rsid w:val="006C6988"/>
    <w:rsid w:val="006D047F"/>
    <w:rsid w:val="006D1907"/>
    <w:rsid w:val="006D36F7"/>
    <w:rsid w:val="006D412E"/>
    <w:rsid w:val="006D7FF7"/>
    <w:rsid w:val="006E04ED"/>
    <w:rsid w:val="006E07DA"/>
    <w:rsid w:val="006F0A2D"/>
    <w:rsid w:val="006F19DC"/>
    <w:rsid w:val="006F25DF"/>
    <w:rsid w:val="006F3372"/>
    <w:rsid w:val="00704F58"/>
    <w:rsid w:val="007112FD"/>
    <w:rsid w:val="007142E3"/>
    <w:rsid w:val="00721441"/>
    <w:rsid w:val="00722DC9"/>
    <w:rsid w:val="007326D2"/>
    <w:rsid w:val="00736077"/>
    <w:rsid w:val="0073609A"/>
    <w:rsid w:val="00745469"/>
    <w:rsid w:val="007454F4"/>
    <w:rsid w:val="00752A11"/>
    <w:rsid w:val="007547D4"/>
    <w:rsid w:val="00755107"/>
    <w:rsid w:val="007623C1"/>
    <w:rsid w:val="00762A4D"/>
    <w:rsid w:val="00763712"/>
    <w:rsid w:val="007658F3"/>
    <w:rsid w:val="0077279C"/>
    <w:rsid w:val="00773728"/>
    <w:rsid w:val="00777EBF"/>
    <w:rsid w:val="00782EA6"/>
    <w:rsid w:val="00782F56"/>
    <w:rsid w:val="00785B11"/>
    <w:rsid w:val="00794D29"/>
    <w:rsid w:val="007A077D"/>
    <w:rsid w:val="007A0B28"/>
    <w:rsid w:val="007A1D97"/>
    <w:rsid w:val="007A2740"/>
    <w:rsid w:val="007A2EB0"/>
    <w:rsid w:val="007A38A7"/>
    <w:rsid w:val="007A7927"/>
    <w:rsid w:val="007B1691"/>
    <w:rsid w:val="007B1EED"/>
    <w:rsid w:val="007B5074"/>
    <w:rsid w:val="007C195A"/>
    <w:rsid w:val="007C2112"/>
    <w:rsid w:val="007C3D4B"/>
    <w:rsid w:val="007C3DD3"/>
    <w:rsid w:val="007D0A3B"/>
    <w:rsid w:val="007D38FB"/>
    <w:rsid w:val="007D445F"/>
    <w:rsid w:val="007D4E1E"/>
    <w:rsid w:val="007D6FDF"/>
    <w:rsid w:val="007E0564"/>
    <w:rsid w:val="007E3938"/>
    <w:rsid w:val="007F214B"/>
    <w:rsid w:val="007F6C9A"/>
    <w:rsid w:val="00803DFD"/>
    <w:rsid w:val="00803EA1"/>
    <w:rsid w:val="0080610B"/>
    <w:rsid w:val="00806AB9"/>
    <w:rsid w:val="00806B5E"/>
    <w:rsid w:val="00831FD9"/>
    <w:rsid w:val="0083744F"/>
    <w:rsid w:val="00837A39"/>
    <w:rsid w:val="00844461"/>
    <w:rsid w:val="00847D42"/>
    <w:rsid w:val="008507DE"/>
    <w:rsid w:val="00851D86"/>
    <w:rsid w:val="00854919"/>
    <w:rsid w:val="00855055"/>
    <w:rsid w:val="0085658C"/>
    <w:rsid w:val="0085758B"/>
    <w:rsid w:val="0086008E"/>
    <w:rsid w:val="00861269"/>
    <w:rsid w:val="00861B0A"/>
    <w:rsid w:val="008622E0"/>
    <w:rsid w:val="0086305E"/>
    <w:rsid w:val="00863A52"/>
    <w:rsid w:val="00864F53"/>
    <w:rsid w:val="008657C6"/>
    <w:rsid w:val="008702D2"/>
    <w:rsid w:val="00870428"/>
    <w:rsid w:val="008757AC"/>
    <w:rsid w:val="00875DA6"/>
    <w:rsid w:val="00885BFD"/>
    <w:rsid w:val="00886E42"/>
    <w:rsid w:val="00894A94"/>
    <w:rsid w:val="00895F53"/>
    <w:rsid w:val="008A6F5C"/>
    <w:rsid w:val="008B3F1C"/>
    <w:rsid w:val="008B4FD0"/>
    <w:rsid w:val="008C14C8"/>
    <w:rsid w:val="008C4825"/>
    <w:rsid w:val="008C4DEF"/>
    <w:rsid w:val="008D0A01"/>
    <w:rsid w:val="008D0B21"/>
    <w:rsid w:val="008D19DD"/>
    <w:rsid w:val="008D48BF"/>
    <w:rsid w:val="008D5EC7"/>
    <w:rsid w:val="008E2580"/>
    <w:rsid w:val="008E48C0"/>
    <w:rsid w:val="008E4DA2"/>
    <w:rsid w:val="008F0EC3"/>
    <w:rsid w:val="008F64E9"/>
    <w:rsid w:val="00900243"/>
    <w:rsid w:val="00900F8F"/>
    <w:rsid w:val="00905182"/>
    <w:rsid w:val="00906AC1"/>
    <w:rsid w:val="00907C00"/>
    <w:rsid w:val="00910F60"/>
    <w:rsid w:val="0091334A"/>
    <w:rsid w:val="00914374"/>
    <w:rsid w:val="0091655B"/>
    <w:rsid w:val="00917680"/>
    <w:rsid w:val="0092064B"/>
    <w:rsid w:val="00921069"/>
    <w:rsid w:val="009266C8"/>
    <w:rsid w:val="00933794"/>
    <w:rsid w:val="00945849"/>
    <w:rsid w:val="00945D5F"/>
    <w:rsid w:val="00946B57"/>
    <w:rsid w:val="009509D8"/>
    <w:rsid w:val="00952373"/>
    <w:rsid w:val="00952F00"/>
    <w:rsid w:val="00954C10"/>
    <w:rsid w:val="0096028D"/>
    <w:rsid w:val="0096113B"/>
    <w:rsid w:val="00976427"/>
    <w:rsid w:val="00992B82"/>
    <w:rsid w:val="00993164"/>
    <w:rsid w:val="00993C89"/>
    <w:rsid w:val="00995183"/>
    <w:rsid w:val="0099640B"/>
    <w:rsid w:val="00996C2F"/>
    <w:rsid w:val="009A29A6"/>
    <w:rsid w:val="009A7DD5"/>
    <w:rsid w:val="009B1300"/>
    <w:rsid w:val="009B2005"/>
    <w:rsid w:val="009B281C"/>
    <w:rsid w:val="009B4D0A"/>
    <w:rsid w:val="009B5702"/>
    <w:rsid w:val="009B6A40"/>
    <w:rsid w:val="009C0632"/>
    <w:rsid w:val="009C4299"/>
    <w:rsid w:val="009C787F"/>
    <w:rsid w:val="009D4D25"/>
    <w:rsid w:val="009D6156"/>
    <w:rsid w:val="009E2011"/>
    <w:rsid w:val="009E524B"/>
    <w:rsid w:val="009E6347"/>
    <w:rsid w:val="009F147B"/>
    <w:rsid w:val="009F1B67"/>
    <w:rsid w:val="009F385F"/>
    <w:rsid w:val="00A01150"/>
    <w:rsid w:val="00A01318"/>
    <w:rsid w:val="00A01AFA"/>
    <w:rsid w:val="00A05D6E"/>
    <w:rsid w:val="00A06D30"/>
    <w:rsid w:val="00A07790"/>
    <w:rsid w:val="00A13021"/>
    <w:rsid w:val="00A20C65"/>
    <w:rsid w:val="00A24E18"/>
    <w:rsid w:val="00A3149E"/>
    <w:rsid w:val="00A36D58"/>
    <w:rsid w:val="00A37E42"/>
    <w:rsid w:val="00A42802"/>
    <w:rsid w:val="00A53097"/>
    <w:rsid w:val="00A54374"/>
    <w:rsid w:val="00A60C6A"/>
    <w:rsid w:val="00A66E88"/>
    <w:rsid w:val="00A82400"/>
    <w:rsid w:val="00A85484"/>
    <w:rsid w:val="00A90F86"/>
    <w:rsid w:val="00A910F2"/>
    <w:rsid w:val="00A94437"/>
    <w:rsid w:val="00AA135E"/>
    <w:rsid w:val="00AA2080"/>
    <w:rsid w:val="00AA260B"/>
    <w:rsid w:val="00AB2A74"/>
    <w:rsid w:val="00AC2037"/>
    <w:rsid w:val="00AC512B"/>
    <w:rsid w:val="00AC739C"/>
    <w:rsid w:val="00AD11E1"/>
    <w:rsid w:val="00AD1A28"/>
    <w:rsid w:val="00AD39D6"/>
    <w:rsid w:val="00AD6453"/>
    <w:rsid w:val="00AE0606"/>
    <w:rsid w:val="00AE0AC8"/>
    <w:rsid w:val="00AE24F4"/>
    <w:rsid w:val="00AE4C4D"/>
    <w:rsid w:val="00AE4E2F"/>
    <w:rsid w:val="00AF51B3"/>
    <w:rsid w:val="00AF6522"/>
    <w:rsid w:val="00AF6E0D"/>
    <w:rsid w:val="00AF761F"/>
    <w:rsid w:val="00B006B0"/>
    <w:rsid w:val="00B026C1"/>
    <w:rsid w:val="00B02E14"/>
    <w:rsid w:val="00B03621"/>
    <w:rsid w:val="00B0590A"/>
    <w:rsid w:val="00B1304A"/>
    <w:rsid w:val="00B143CE"/>
    <w:rsid w:val="00B163DD"/>
    <w:rsid w:val="00B16508"/>
    <w:rsid w:val="00B16573"/>
    <w:rsid w:val="00B1769A"/>
    <w:rsid w:val="00B30730"/>
    <w:rsid w:val="00B316CA"/>
    <w:rsid w:val="00B36CF8"/>
    <w:rsid w:val="00B469B5"/>
    <w:rsid w:val="00B53C01"/>
    <w:rsid w:val="00B53E67"/>
    <w:rsid w:val="00B60254"/>
    <w:rsid w:val="00B6333C"/>
    <w:rsid w:val="00B71789"/>
    <w:rsid w:val="00B71E32"/>
    <w:rsid w:val="00B75FAE"/>
    <w:rsid w:val="00B77558"/>
    <w:rsid w:val="00B77F06"/>
    <w:rsid w:val="00B8511A"/>
    <w:rsid w:val="00B91D91"/>
    <w:rsid w:val="00B96C0D"/>
    <w:rsid w:val="00B97AA0"/>
    <w:rsid w:val="00BA3844"/>
    <w:rsid w:val="00BA47AA"/>
    <w:rsid w:val="00BA62F5"/>
    <w:rsid w:val="00BA73E5"/>
    <w:rsid w:val="00BB0947"/>
    <w:rsid w:val="00BB1EBD"/>
    <w:rsid w:val="00BB31EE"/>
    <w:rsid w:val="00BB3AEE"/>
    <w:rsid w:val="00BB4615"/>
    <w:rsid w:val="00BB65B3"/>
    <w:rsid w:val="00BC0606"/>
    <w:rsid w:val="00BC1895"/>
    <w:rsid w:val="00BC51CD"/>
    <w:rsid w:val="00BC68F8"/>
    <w:rsid w:val="00BD2A5C"/>
    <w:rsid w:val="00BD41A2"/>
    <w:rsid w:val="00BE0C35"/>
    <w:rsid w:val="00BE132C"/>
    <w:rsid w:val="00BE3896"/>
    <w:rsid w:val="00BE5FED"/>
    <w:rsid w:val="00BF1388"/>
    <w:rsid w:val="00C02C34"/>
    <w:rsid w:val="00C132D4"/>
    <w:rsid w:val="00C142C9"/>
    <w:rsid w:val="00C145BF"/>
    <w:rsid w:val="00C21692"/>
    <w:rsid w:val="00C23698"/>
    <w:rsid w:val="00C264E2"/>
    <w:rsid w:val="00C27565"/>
    <w:rsid w:val="00C3649E"/>
    <w:rsid w:val="00C36E63"/>
    <w:rsid w:val="00C36F1B"/>
    <w:rsid w:val="00C4043E"/>
    <w:rsid w:val="00C40ED2"/>
    <w:rsid w:val="00C411AF"/>
    <w:rsid w:val="00C42537"/>
    <w:rsid w:val="00C42F4A"/>
    <w:rsid w:val="00C46659"/>
    <w:rsid w:val="00C524A0"/>
    <w:rsid w:val="00C54B10"/>
    <w:rsid w:val="00C61E76"/>
    <w:rsid w:val="00C61F86"/>
    <w:rsid w:val="00C6576D"/>
    <w:rsid w:val="00C76FC4"/>
    <w:rsid w:val="00C779EC"/>
    <w:rsid w:val="00C8220B"/>
    <w:rsid w:val="00C8572C"/>
    <w:rsid w:val="00C90709"/>
    <w:rsid w:val="00C9641E"/>
    <w:rsid w:val="00C971CE"/>
    <w:rsid w:val="00CA4D9A"/>
    <w:rsid w:val="00CA6F3B"/>
    <w:rsid w:val="00CB344E"/>
    <w:rsid w:val="00CB4743"/>
    <w:rsid w:val="00CB564D"/>
    <w:rsid w:val="00CB6B14"/>
    <w:rsid w:val="00CB766D"/>
    <w:rsid w:val="00CB7C86"/>
    <w:rsid w:val="00CC08E9"/>
    <w:rsid w:val="00CC5841"/>
    <w:rsid w:val="00CE4DFF"/>
    <w:rsid w:val="00CF2932"/>
    <w:rsid w:val="00CF68C5"/>
    <w:rsid w:val="00D0132F"/>
    <w:rsid w:val="00D075D3"/>
    <w:rsid w:val="00D07735"/>
    <w:rsid w:val="00D108EA"/>
    <w:rsid w:val="00D12810"/>
    <w:rsid w:val="00D1291C"/>
    <w:rsid w:val="00D2030F"/>
    <w:rsid w:val="00D23BCA"/>
    <w:rsid w:val="00D23C00"/>
    <w:rsid w:val="00D30FE7"/>
    <w:rsid w:val="00D34DBE"/>
    <w:rsid w:val="00D40D5E"/>
    <w:rsid w:val="00D40E81"/>
    <w:rsid w:val="00D42A13"/>
    <w:rsid w:val="00D46C63"/>
    <w:rsid w:val="00D51531"/>
    <w:rsid w:val="00D571EE"/>
    <w:rsid w:val="00D576B9"/>
    <w:rsid w:val="00D621C1"/>
    <w:rsid w:val="00D6577B"/>
    <w:rsid w:val="00D6623D"/>
    <w:rsid w:val="00D7208D"/>
    <w:rsid w:val="00D7309F"/>
    <w:rsid w:val="00D738F9"/>
    <w:rsid w:val="00D7493A"/>
    <w:rsid w:val="00D76F1B"/>
    <w:rsid w:val="00D829D6"/>
    <w:rsid w:val="00D90B30"/>
    <w:rsid w:val="00D94EC0"/>
    <w:rsid w:val="00DA10BA"/>
    <w:rsid w:val="00DA11E1"/>
    <w:rsid w:val="00DA4738"/>
    <w:rsid w:val="00DB19C8"/>
    <w:rsid w:val="00DC1594"/>
    <w:rsid w:val="00DC2D3F"/>
    <w:rsid w:val="00DC2FD4"/>
    <w:rsid w:val="00DC46EB"/>
    <w:rsid w:val="00DC5707"/>
    <w:rsid w:val="00DC5A3C"/>
    <w:rsid w:val="00DD10E3"/>
    <w:rsid w:val="00DD1470"/>
    <w:rsid w:val="00DD44AE"/>
    <w:rsid w:val="00DE548F"/>
    <w:rsid w:val="00DF56FB"/>
    <w:rsid w:val="00DF7289"/>
    <w:rsid w:val="00E00FEA"/>
    <w:rsid w:val="00E07302"/>
    <w:rsid w:val="00E124EB"/>
    <w:rsid w:val="00E13C5A"/>
    <w:rsid w:val="00E1411F"/>
    <w:rsid w:val="00E1496E"/>
    <w:rsid w:val="00E156D3"/>
    <w:rsid w:val="00E44FFB"/>
    <w:rsid w:val="00E45425"/>
    <w:rsid w:val="00E50D52"/>
    <w:rsid w:val="00E55A6D"/>
    <w:rsid w:val="00E617FF"/>
    <w:rsid w:val="00E63CF1"/>
    <w:rsid w:val="00E66091"/>
    <w:rsid w:val="00E705D5"/>
    <w:rsid w:val="00E72920"/>
    <w:rsid w:val="00E743BD"/>
    <w:rsid w:val="00E81EF7"/>
    <w:rsid w:val="00E82248"/>
    <w:rsid w:val="00E829AA"/>
    <w:rsid w:val="00E82C29"/>
    <w:rsid w:val="00E93112"/>
    <w:rsid w:val="00E938B1"/>
    <w:rsid w:val="00EA75F5"/>
    <w:rsid w:val="00EB00AF"/>
    <w:rsid w:val="00EB1677"/>
    <w:rsid w:val="00EB3599"/>
    <w:rsid w:val="00EC3A4F"/>
    <w:rsid w:val="00EC60D4"/>
    <w:rsid w:val="00ED0C1C"/>
    <w:rsid w:val="00ED28B4"/>
    <w:rsid w:val="00ED39A6"/>
    <w:rsid w:val="00ED4010"/>
    <w:rsid w:val="00EE42C1"/>
    <w:rsid w:val="00EE49F8"/>
    <w:rsid w:val="00EE5FCA"/>
    <w:rsid w:val="00EF0661"/>
    <w:rsid w:val="00EF3821"/>
    <w:rsid w:val="00F0092A"/>
    <w:rsid w:val="00F01F56"/>
    <w:rsid w:val="00F13926"/>
    <w:rsid w:val="00F13B43"/>
    <w:rsid w:val="00F17419"/>
    <w:rsid w:val="00F177C2"/>
    <w:rsid w:val="00F25E23"/>
    <w:rsid w:val="00F347E4"/>
    <w:rsid w:val="00F34E2B"/>
    <w:rsid w:val="00F36E4C"/>
    <w:rsid w:val="00F44A48"/>
    <w:rsid w:val="00F44C0C"/>
    <w:rsid w:val="00F454B8"/>
    <w:rsid w:val="00F56CB1"/>
    <w:rsid w:val="00F56CBE"/>
    <w:rsid w:val="00F62468"/>
    <w:rsid w:val="00F674CE"/>
    <w:rsid w:val="00F776EC"/>
    <w:rsid w:val="00F8109C"/>
    <w:rsid w:val="00F87E94"/>
    <w:rsid w:val="00F92B3B"/>
    <w:rsid w:val="00F95A8D"/>
    <w:rsid w:val="00F95ED9"/>
    <w:rsid w:val="00FA08FF"/>
    <w:rsid w:val="00FA0B2A"/>
    <w:rsid w:val="00FA3E03"/>
    <w:rsid w:val="00FA5DC6"/>
    <w:rsid w:val="00FA7B08"/>
    <w:rsid w:val="00FB31C4"/>
    <w:rsid w:val="00FB43AA"/>
    <w:rsid w:val="00FB47D6"/>
    <w:rsid w:val="00FB7524"/>
    <w:rsid w:val="00FC2EB1"/>
    <w:rsid w:val="00FC42E7"/>
    <w:rsid w:val="00FC59C7"/>
    <w:rsid w:val="00FD3B79"/>
    <w:rsid w:val="00FD7EA3"/>
    <w:rsid w:val="00FE0EA2"/>
    <w:rsid w:val="00FE52CD"/>
    <w:rsid w:val="00FE7580"/>
    <w:rsid w:val="00FF1E25"/>
    <w:rsid w:val="00FF3F2A"/>
    <w:rsid w:val="00FF59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2C7E2"/>
  <w15:docId w15:val="{545500AB-AA0B-4DD7-942C-2796829F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64B"/>
    <w:rPr>
      <w:sz w:val="24"/>
      <w:szCs w:val="24"/>
    </w:rPr>
  </w:style>
  <w:style w:type="paragraph" w:styleId="Titre1">
    <w:name w:val="heading 1"/>
    <w:basedOn w:val="Normal"/>
    <w:next w:val="Normal"/>
    <w:link w:val="Titre1Car"/>
    <w:qFormat/>
    <w:rsid w:val="0045207D"/>
    <w:pPr>
      <w:keepNext/>
      <w:ind w:left="-70"/>
      <w:outlineLvl w:val="0"/>
    </w:pPr>
    <w:rPr>
      <w:rFonts w:ascii="Century Gothic" w:hAnsi="Century Gothic"/>
      <w:b/>
      <w:sz w:val="18"/>
    </w:rPr>
  </w:style>
  <w:style w:type="paragraph" w:styleId="Titre2">
    <w:name w:val="heading 2"/>
    <w:basedOn w:val="Normal"/>
    <w:next w:val="Normal"/>
    <w:link w:val="Titre2Car"/>
    <w:qFormat/>
    <w:rsid w:val="0045207D"/>
    <w:pPr>
      <w:keepNext/>
      <w:jc w:val="right"/>
      <w:outlineLvl w:val="1"/>
    </w:pPr>
    <w:rPr>
      <w:rFonts w:ascii="Century Gothic" w:hAnsi="Century Gothic"/>
      <w:b/>
      <w:color w:val="783C78"/>
      <w:sz w:val="16"/>
      <w:szCs w:val="20"/>
    </w:rPr>
  </w:style>
  <w:style w:type="paragraph" w:styleId="Titre3">
    <w:name w:val="heading 3"/>
    <w:basedOn w:val="Normal"/>
    <w:next w:val="Normal"/>
    <w:link w:val="Titre3Car"/>
    <w:qFormat/>
    <w:rsid w:val="0045207D"/>
    <w:pPr>
      <w:keepNext/>
      <w:outlineLvl w:val="2"/>
    </w:pPr>
    <w:rPr>
      <w:rFonts w:ascii="Century Gothic" w:hAnsi="Century Gothic"/>
      <w:b/>
      <w:bCs/>
      <w:color w:val="783C78"/>
      <w:sz w:val="16"/>
      <w:szCs w:val="20"/>
    </w:rPr>
  </w:style>
  <w:style w:type="paragraph" w:styleId="Titre4">
    <w:name w:val="heading 4"/>
    <w:basedOn w:val="Normal"/>
    <w:next w:val="Normal"/>
    <w:link w:val="Titre4Car"/>
    <w:qFormat/>
    <w:rsid w:val="0045207D"/>
    <w:pPr>
      <w:keepNext/>
      <w:numPr>
        <w:numId w:val="8"/>
      </w:numPr>
      <w:tabs>
        <w:tab w:val="clear" w:pos="1996"/>
      </w:tabs>
      <w:ind w:left="3419" w:firstLine="0"/>
      <w:jc w:val="both"/>
      <w:outlineLvl w:val="3"/>
    </w:pPr>
    <w:rPr>
      <w:rFonts w:ascii="Century Gothic" w:hAnsi="Century Gothic"/>
      <w:b/>
      <w:bCs/>
      <w:sz w:val="18"/>
    </w:rPr>
  </w:style>
  <w:style w:type="paragraph" w:styleId="Titre5">
    <w:name w:val="heading 5"/>
    <w:basedOn w:val="Normal"/>
    <w:next w:val="Normal"/>
    <w:link w:val="Titre5Car"/>
    <w:qFormat/>
    <w:rsid w:val="0045207D"/>
    <w:pPr>
      <w:keepNext/>
      <w:outlineLvl w:val="4"/>
    </w:pPr>
    <w:rPr>
      <w:rFonts w:ascii="Century Gothic" w:hAnsi="Century Gothic"/>
      <w:sz w:val="22"/>
    </w:rPr>
  </w:style>
  <w:style w:type="paragraph" w:styleId="Titre6">
    <w:name w:val="heading 6"/>
    <w:basedOn w:val="Normal"/>
    <w:next w:val="Normal"/>
    <w:link w:val="Titre6Car"/>
    <w:qFormat/>
    <w:rsid w:val="0045207D"/>
    <w:pPr>
      <w:keepNext/>
      <w:jc w:val="center"/>
      <w:outlineLvl w:val="5"/>
    </w:pPr>
    <w:rPr>
      <w:rFonts w:ascii="Century Gothic" w:hAnsi="Century Gothic"/>
      <w:b/>
      <w:bCs/>
      <w:sz w:val="18"/>
    </w:rPr>
  </w:style>
  <w:style w:type="paragraph" w:styleId="Titre7">
    <w:name w:val="heading 7"/>
    <w:basedOn w:val="Normal"/>
    <w:next w:val="Normal"/>
    <w:link w:val="Titre7Car"/>
    <w:qFormat/>
    <w:rsid w:val="0045207D"/>
    <w:pPr>
      <w:keepNext/>
      <w:outlineLvl w:val="6"/>
    </w:pPr>
    <w:rPr>
      <w:rFonts w:ascii="Century Gothic" w:hAnsi="Century Gothic"/>
      <w:b/>
      <w:bCs/>
      <w:color w:val="783C78"/>
      <w:sz w:val="18"/>
      <w:szCs w:val="20"/>
    </w:rPr>
  </w:style>
  <w:style w:type="paragraph" w:styleId="Titre8">
    <w:name w:val="heading 8"/>
    <w:basedOn w:val="Normal"/>
    <w:next w:val="Normal"/>
    <w:link w:val="Titre8Car"/>
    <w:qFormat/>
    <w:rsid w:val="0045207D"/>
    <w:pPr>
      <w:keepNext/>
      <w:ind w:left="3420"/>
      <w:outlineLvl w:val="7"/>
    </w:pPr>
    <w:rPr>
      <w:rFonts w:ascii="Century Gothic" w:hAnsi="Century Gothic"/>
      <w:sz w:val="28"/>
    </w:rPr>
  </w:style>
  <w:style w:type="paragraph" w:styleId="Titre9">
    <w:name w:val="heading 9"/>
    <w:basedOn w:val="Normal"/>
    <w:next w:val="Normal"/>
    <w:link w:val="Titre9Car"/>
    <w:qFormat/>
    <w:rsid w:val="0045207D"/>
    <w:pPr>
      <w:keepNext/>
      <w:outlineLvl w:val="8"/>
    </w:pPr>
    <w:rPr>
      <w:rFonts w:ascii="Century Gothic" w:hAnsi="Century Gothic"/>
      <w:b/>
      <w:color w:val="3333CC"/>
      <w:kern w:val="1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F51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
    <w:basedOn w:val="Normal"/>
    <w:link w:val="En-tteCar"/>
    <w:rsid w:val="0073609A"/>
    <w:pPr>
      <w:tabs>
        <w:tab w:val="center" w:pos="4536"/>
        <w:tab w:val="right" w:pos="9072"/>
      </w:tabs>
    </w:pPr>
  </w:style>
  <w:style w:type="paragraph" w:styleId="Pieddepage">
    <w:name w:val="footer"/>
    <w:basedOn w:val="Normal"/>
    <w:link w:val="PieddepageCar"/>
    <w:rsid w:val="0073609A"/>
    <w:pPr>
      <w:tabs>
        <w:tab w:val="center" w:pos="4536"/>
        <w:tab w:val="right" w:pos="9072"/>
      </w:tabs>
    </w:pPr>
  </w:style>
  <w:style w:type="paragraph" w:styleId="Textedebulles">
    <w:name w:val="Balloon Text"/>
    <w:basedOn w:val="Normal"/>
    <w:link w:val="TextedebullesCar"/>
    <w:rsid w:val="006D36F7"/>
    <w:rPr>
      <w:rFonts w:ascii="Tahoma" w:hAnsi="Tahoma" w:cs="Tahoma"/>
      <w:sz w:val="16"/>
      <w:szCs w:val="16"/>
    </w:rPr>
  </w:style>
  <w:style w:type="paragraph" w:styleId="Explorateurdedocuments">
    <w:name w:val="Document Map"/>
    <w:basedOn w:val="Normal"/>
    <w:link w:val="ExplorateurdedocumentsCar"/>
    <w:rsid w:val="000B4612"/>
    <w:rPr>
      <w:rFonts w:ascii="Tahoma" w:hAnsi="Tahoma" w:cs="Tahoma"/>
      <w:sz w:val="16"/>
      <w:szCs w:val="16"/>
    </w:rPr>
  </w:style>
  <w:style w:type="character" w:customStyle="1" w:styleId="ExplorateurdedocumentsCar">
    <w:name w:val="Explorateur de documents Car"/>
    <w:link w:val="Explorateurdedocuments"/>
    <w:rsid w:val="000B4612"/>
    <w:rPr>
      <w:rFonts w:ascii="Tahoma" w:hAnsi="Tahoma" w:cs="Tahoma"/>
      <w:sz w:val="16"/>
      <w:szCs w:val="16"/>
    </w:rPr>
  </w:style>
  <w:style w:type="character" w:customStyle="1" w:styleId="Titre1Car">
    <w:name w:val="Titre 1 Car"/>
    <w:link w:val="Titre1"/>
    <w:rsid w:val="0045207D"/>
    <w:rPr>
      <w:rFonts w:ascii="Century Gothic" w:hAnsi="Century Gothic"/>
      <w:b/>
      <w:sz w:val="18"/>
      <w:szCs w:val="24"/>
    </w:rPr>
  </w:style>
  <w:style w:type="character" w:customStyle="1" w:styleId="Titre2Car">
    <w:name w:val="Titre 2 Car"/>
    <w:link w:val="Titre2"/>
    <w:rsid w:val="0045207D"/>
    <w:rPr>
      <w:rFonts w:ascii="Century Gothic" w:hAnsi="Century Gothic"/>
      <w:b/>
      <w:color w:val="783C78"/>
      <w:sz w:val="16"/>
    </w:rPr>
  </w:style>
  <w:style w:type="character" w:customStyle="1" w:styleId="Titre3Car">
    <w:name w:val="Titre 3 Car"/>
    <w:link w:val="Titre3"/>
    <w:rsid w:val="0045207D"/>
    <w:rPr>
      <w:rFonts w:ascii="Century Gothic" w:hAnsi="Century Gothic"/>
      <w:b/>
      <w:bCs/>
      <w:color w:val="783C78"/>
      <w:sz w:val="16"/>
    </w:rPr>
  </w:style>
  <w:style w:type="character" w:customStyle="1" w:styleId="Titre4Car">
    <w:name w:val="Titre 4 Car"/>
    <w:link w:val="Titre4"/>
    <w:rsid w:val="0045207D"/>
    <w:rPr>
      <w:rFonts w:ascii="Century Gothic" w:hAnsi="Century Gothic"/>
      <w:b/>
      <w:bCs/>
      <w:sz w:val="18"/>
      <w:szCs w:val="24"/>
    </w:rPr>
  </w:style>
  <w:style w:type="character" w:customStyle="1" w:styleId="Titre5Car">
    <w:name w:val="Titre 5 Car"/>
    <w:link w:val="Titre5"/>
    <w:rsid w:val="0045207D"/>
    <w:rPr>
      <w:rFonts w:ascii="Century Gothic" w:hAnsi="Century Gothic"/>
      <w:sz w:val="22"/>
      <w:szCs w:val="24"/>
    </w:rPr>
  </w:style>
  <w:style w:type="character" w:customStyle="1" w:styleId="Titre6Car">
    <w:name w:val="Titre 6 Car"/>
    <w:link w:val="Titre6"/>
    <w:rsid w:val="0045207D"/>
    <w:rPr>
      <w:rFonts w:ascii="Century Gothic" w:hAnsi="Century Gothic"/>
      <w:b/>
      <w:bCs/>
      <w:sz w:val="18"/>
      <w:szCs w:val="24"/>
    </w:rPr>
  </w:style>
  <w:style w:type="character" w:customStyle="1" w:styleId="Titre7Car">
    <w:name w:val="Titre 7 Car"/>
    <w:link w:val="Titre7"/>
    <w:rsid w:val="0045207D"/>
    <w:rPr>
      <w:rFonts w:ascii="Century Gothic" w:hAnsi="Century Gothic"/>
      <w:b/>
      <w:bCs/>
      <w:color w:val="783C78"/>
      <w:sz w:val="18"/>
    </w:rPr>
  </w:style>
  <w:style w:type="character" w:customStyle="1" w:styleId="Titre8Car">
    <w:name w:val="Titre 8 Car"/>
    <w:link w:val="Titre8"/>
    <w:rsid w:val="0045207D"/>
    <w:rPr>
      <w:rFonts w:ascii="Century Gothic" w:hAnsi="Century Gothic"/>
      <w:sz w:val="28"/>
      <w:szCs w:val="24"/>
    </w:rPr>
  </w:style>
  <w:style w:type="character" w:customStyle="1" w:styleId="Titre9Car">
    <w:name w:val="Titre 9 Car"/>
    <w:link w:val="Titre9"/>
    <w:rsid w:val="0045207D"/>
    <w:rPr>
      <w:rFonts w:ascii="Century Gothic" w:hAnsi="Century Gothic"/>
      <w:b/>
      <w:color w:val="3333CC"/>
      <w:kern w:val="18"/>
      <w:sz w:val="18"/>
      <w:szCs w:val="24"/>
    </w:rPr>
  </w:style>
  <w:style w:type="paragraph" w:customStyle="1" w:styleId="Style4">
    <w:name w:val="Style4"/>
    <w:basedOn w:val="En-tte"/>
    <w:autoRedefine/>
    <w:rsid w:val="0045207D"/>
    <w:pPr>
      <w:numPr>
        <w:numId w:val="5"/>
      </w:numPr>
      <w:tabs>
        <w:tab w:val="clear" w:pos="4536"/>
        <w:tab w:val="clear" w:pos="9072"/>
      </w:tabs>
      <w:jc w:val="both"/>
    </w:pPr>
    <w:rPr>
      <w:rFonts w:ascii="Century Gothic" w:hAnsi="Century Gothic"/>
      <w:bCs/>
      <w:sz w:val="18"/>
    </w:rPr>
  </w:style>
  <w:style w:type="paragraph" w:customStyle="1" w:styleId="A3">
    <w:name w:val="A3"/>
    <w:basedOn w:val="En-tte"/>
    <w:autoRedefine/>
    <w:rsid w:val="0045207D"/>
    <w:pPr>
      <w:numPr>
        <w:numId w:val="9"/>
      </w:numPr>
      <w:tabs>
        <w:tab w:val="clear" w:pos="4536"/>
        <w:tab w:val="clear" w:pos="9072"/>
      </w:tabs>
      <w:jc w:val="both"/>
    </w:pPr>
    <w:rPr>
      <w:rFonts w:ascii="Century Gothic" w:hAnsi="Century Gothic"/>
      <w:b/>
      <w:sz w:val="18"/>
      <w:szCs w:val="18"/>
    </w:rPr>
  </w:style>
  <w:style w:type="paragraph" w:customStyle="1" w:styleId="A5">
    <w:name w:val="A5"/>
    <w:basedOn w:val="Normal"/>
    <w:rsid w:val="0045207D"/>
    <w:pPr>
      <w:numPr>
        <w:numId w:val="1"/>
      </w:numPr>
      <w:jc w:val="both"/>
    </w:pPr>
    <w:rPr>
      <w:rFonts w:ascii="Century Gothic" w:hAnsi="Century Gothic"/>
      <w:sz w:val="18"/>
    </w:rPr>
  </w:style>
  <w:style w:type="paragraph" w:customStyle="1" w:styleId="A7">
    <w:name w:val="A7"/>
    <w:basedOn w:val="Normal"/>
    <w:rsid w:val="0045207D"/>
    <w:pPr>
      <w:numPr>
        <w:ilvl w:val="1"/>
        <w:numId w:val="2"/>
      </w:numPr>
      <w:tabs>
        <w:tab w:val="clear" w:pos="1440"/>
      </w:tabs>
      <w:ind w:left="0" w:firstLine="0"/>
      <w:jc w:val="both"/>
    </w:pPr>
    <w:rPr>
      <w:rFonts w:ascii="Century Gothic" w:hAnsi="Century Gothic"/>
      <w:sz w:val="18"/>
    </w:rPr>
  </w:style>
  <w:style w:type="paragraph" w:customStyle="1" w:styleId="CorpsdeListenumro1">
    <w:name w:val="Corps de Liste à numéro 1"/>
    <w:basedOn w:val="Corpsdetexte"/>
    <w:autoRedefine/>
    <w:rsid w:val="00103839"/>
    <w:pPr>
      <w:numPr>
        <w:numId w:val="0"/>
      </w:numPr>
      <w:spacing w:before="0" w:after="0"/>
      <w:jc w:val="both"/>
    </w:pPr>
    <w:rPr>
      <w:rFonts w:ascii="Arial" w:hAnsi="Arial" w:cs="Arial"/>
      <w:b w:val="0"/>
      <w:color w:val="auto"/>
      <w:sz w:val="20"/>
    </w:rPr>
  </w:style>
  <w:style w:type="paragraph" w:styleId="Corpsdetexte">
    <w:name w:val="Body Text"/>
    <w:basedOn w:val="Normal"/>
    <w:link w:val="CorpsdetexteCar"/>
    <w:rsid w:val="0045207D"/>
    <w:pPr>
      <w:numPr>
        <w:numId w:val="7"/>
      </w:numPr>
      <w:tabs>
        <w:tab w:val="clear" w:pos="360"/>
      </w:tabs>
      <w:spacing w:before="40" w:after="40"/>
      <w:jc w:val="center"/>
    </w:pPr>
    <w:rPr>
      <w:b/>
      <w:color w:val="0000FF"/>
      <w:sz w:val="6"/>
      <w:szCs w:val="20"/>
    </w:rPr>
  </w:style>
  <w:style w:type="character" w:customStyle="1" w:styleId="CorpsdetexteCar">
    <w:name w:val="Corps de texte Car"/>
    <w:link w:val="Corpsdetexte"/>
    <w:rsid w:val="0045207D"/>
    <w:rPr>
      <w:b/>
      <w:color w:val="0000FF"/>
      <w:sz w:val="6"/>
    </w:rPr>
  </w:style>
  <w:style w:type="paragraph" w:styleId="Retraitcorpsdetexte">
    <w:name w:val="Body Text Indent"/>
    <w:basedOn w:val="Normal"/>
    <w:link w:val="RetraitcorpsdetexteCar"/>
    <w:rsid w:val="0045207D"/>
    <w:pPr>
      <w:spacing w:line="180" w:lineRule="exact"/>
      <w:ind w:left="142" w:hanging="142"/>
    </w:pPr>
    <w:rPr>
      <w:rFonts w:ascii="Century Gothic" w:hAnsi="Century Gothic"/>
      <w:color w:val="783C78"/>
      <w:sz w:val="16"/>
    </w:rPr>
  </w:style>
  <w:style w:type="character" w:customStyle="1" w:styleId="RetraitcorpsdetexteCar">
    <w:name w:val="Retrait corps de texte Car"/>
    <w:link w:val="Retraitcorpsdetexte"/>
    <w:rsid w:val="0045207D"/>
    <w:rPr>
      <w:rFonts w:ascii="Century Gothic" w:hAnsi="Century Gothic"/>
      <w:color w:val="783C78"/>
      <w:sz w:val="16"/>
      <w:szCs w:val="24"/>
    </w:rPr>
  </w:style>
  <w:style w:type="paragraph" w:styleId="Titre">
    <w:name w:val="Title"/>
    <w:basedOn w:val="Normal"/>
    <w:link w:val="TitreCar"/>
    <w:qFormat/>
    <w:rsid w:val="0045207D"/>
    <w:pPr>
      <w:numPr>
        <w:ilvl w:val="1"/>
        <w:numId w:val="6"/>
      </w:numPr>
      <w:tabs>
        <w:tab w:val="clear" w:pos="1440"/>
      </w:tabs>
      <w:overflowPunct w:val="0"/>
      <w:autoSpaceDE w:val="0"/>
      <w:autoSpaceDN w:val="0"/>
      <w:adjustRightInd w:val="0"/>
      <w:ind w:left="0" w:firstLine="0"/>
      <w:jc w:val="center"/>
      <w:textAlignment w:val="baseline"/>
    </w:pPr>
    <w:rPr>
      <w:b/>
      <w:bCs/>
      <w:smallCaps/>
      <w:szCs w:val="20"/>
    </w:rPr>
  </w:style>
  <w:style w:type="character" w:customStyle="1" w:styleId="TitreCar">
    <w:name w:val="Titre Car"/>
    <w:link w:val="Titre"/>
    <w:rsid w:val="0045207D"/>
    <w:rPr>
      <w:b/>
      <w:bCs/>
      <w:smallCaps/>
      <w:sz w:val="24"/>
    </w:rPr>
  </w:style>
  <w:style w:type="paragraph" w:styleId="Retraitcorpsdetexte3">
    <w:name w:val="Body Text Indent 3"/>
    <w:basedOn w:val="Normal"/>
    <w:link w:val="Retraitcorpsdetexte3Car"/>
    <w:rsid w:val="0045207D"/>
    <w:pPr>
      <w:ind w:left="3419"/>
    </w:pPr>
    <w:rPr>
      <w:rFonts w:ascii="Century Gothic" w:hAnsi="Century Gothic"/>
      <w:sz w:val="22"/>
    </w:rPr>
  </w:style>
  <w:style w:type="character" w:customStyle="1" w:styleId="Retraitcorpsdetexte3Car">
    <w:name w:val="Retrait corps de texte 3 Car"/>
    <w:link w:val="Retraitcorpsdetexte3"/>
    <w:rsid w:val="0045207D"/>
    <w:rPr>
      <w:rFonts w:ascii="Century Gothic" w:hAnsi="Century Gothic"/>
      <w:sz w:val="22"/>
      <w:szCs w:val="24"/>
    </w:rPr>
  </w:style>
  <w:style w:type="paragraph" w:styleId="NormalWeb">
    <w:name w:val="Normal (Web)"/>
    <w:basedOn w:val="Normal"/>
    <w:rsid w:val="0045207D"/>
    <w:pPr>
      <w:spacing w:before="100" w:beforeAutospacing="1" w:after="119"/>
    </w:pPr>
    <w:rPr>
      <w:rFonts w:ascii="Arial Unicode MS" w:eastAsia="Arial Unicode MS" w:hAnsi="Arial Unicode MS" w:cs="Arial Unicode MS"/>
    </w:rPr>
  </w:style>
  <w:style w:type="paragraph" w:customStyle="1" w:styleId="Titredetableau">
    <w:name w:val="Titre de tableau"/>
    <w:basedOn w:val="Normal"/>
    <w:rsid w:val="0045207D"/>
    <w:pPr>
      <w:widowControl w:val="0"/>
      <w:suppressLineNumbers/>
      <w:suppressAutoHyphens/>
      <w:jc w:val="center"/>
    </w:pPr>
    <w:rPr>
      <w:rFonts w:eastAsia="Andale Sans UI"/>
      <w:b/>
      <w:bCs/>
      <w:kern w:val="1"/>
    </w:rPr>
  </w:style>
  <w:style w:type="character" w:styleId="Marquedecommentaire">
    <w:name w:val="annotation reference"/>
    <w:rsid w:val="0045207D"/>
    <w:rPr>
      <w:sz w:val="16"/>
      <w:szCs w:val="16"/>
    </w:rPr>
  </w:style>
  <w:style w:type="paragraph" w:styleId="Commentaire">
    <w:name w:val="annotation text"/>
    <w:basedOn w:val="Normal"/>
    <w:link w:val="CommentaireCar"/>
    <w:rsid w:val="0045207D"/>
    <w:rPr>
      <w:sz w:val="20"/>
      <w:szCs w:val="20"/>
    </w:rPr>
  </w:style>
  <w:style w:type="character" w:customStyle="1" w:styleId="CommentaireCar">
    <w:name w:val="Commentaire Car"/>
    <w:basedOn w:val="Policepardfaut"/>
    <w:link w:val="Commentaire"/>
    <w:rsid w:val="0045207D"/>
  </w:style>
  <w:style w:type="character" w:styleId="Lienhypertexte">
    <w:name w:val="Hyperlink"/>
    <w:rsid w:val="0045207D"/>
    <w:rPr>
      <w:color w:val="0000FF"/>
      <w:u w:val="single"/>
    </w:rPr>
  </w:style>
  <w:style w:type="character" w:styleId="Lienhypertextesuivivisit">
    <w:name w:val="FollowedHyperlink"/>
    <w:rsid w:val="0045207D"/>
    <w:rPr>
      <w:color w:val="800080"/>
      <w:u w:val="single"/>
    </w:rPr>
  </w:style>
  <w:style w:type="paragraph" w:customStyle="1" w:styleId="b1">
    <w:name w:val="b1"/>
    <w:basedOn w:val="Normal"/>
    <w:rsid w:val="0045207D"/>
    <w:pPr>
      <w:spacing w:before="80"/>
      <w:ind w:left="283" w:hanging="283"/>
      <w:jc w:val="both"/>
      <w:textAlignment w:val="baseline"/>
    </w:pPr>
    <w:rPr>
      <w:color w:val="000000"/>
      <w:sz w:val="22"/>
      <w:szCs w:val="22"/>
    </w:rPr>
  </w:style>
  <w:style w:type="paragraph" w:customStyle="1" w:styleId="b1s">
    <w:name w:val="b1s"/>
    <w:basedOn w:val="Normal"/>
    <w:rsid w:val="0045207D"/>
    <w:pPr>
      <w:spacing w:before="60"/>
      <w:ind w:left="283"/>
      <w:jc w:val="both"/>
      <w:textAlignment w:val="baseline"/>
    </w:pPr>
    <w:rPr>
      <w:color w:val="000000"/>
      <w:sz w:val="22"/>
      <w:szCs w:val="22"/>
    </w:rPr>
  </w:style>
  <w:style w:type="paragraph" w:customStyle="1" w:styleId="t1">
    <w:name w:val="t1"/>
    <w:basedOn w:val="Normal"/>
    <w:rsid w:val="0045207D"/>
    <w:pPr>
      <w:spacing w:before="240"/>
      <w:jc w:val="both"/>
      <w:textAlignment w:val="baseline"/>
    </w:pPr>
    <w:rPr>
      <w:color w:val="000000"/>
      <w:sz w:val="22"/>
      <w:szCs w:val="22"/>
    </w:rPr>
  </w:style>
  <w:style w:type="character" w:customStyle="1" w:styleId="it">
    <w:name w:val="it"/>
    <w:rsid w:val="0045207D"/>
    <w:rPr>
      <w:rFonts w:cs="Times New Roman"/>
      <w:i/>
      <w:iCs/>
    </w:rPr>
  </w:style>
  <w:style w:type="paragraph" w:customStyle="1" w:styleId="h1">
    <w:name w:val="h1"/>
    <w:basedOn w:val="Normal"/>
    <w:rsid w:val="0045207D"/>
    <w:pPr>
      <w:spacing w:before="240"/>
      <w:jc w:val="center"/>
      <w:textAlignment w:val="baseline"/>
    </w:pPr>
    <w:rPr>
      <w:b/>
      <w:bCs/>
      <w:smallCaps/>
      <w:color w:val="000000"/>
      <w:sz w:val="22"/>
      <w:szCs w:val="22"/>
    </w:rPr>
  </w:style>
  <w:style w:type="character" w:customStyle="1" w:styleId="bd">
    <w:name w:val="bd"/>
    <w:rsid w:val="0045207D"/>
    <w:rPr>
      <w:rFonts w:cs="Times New Roman"/>
    </w:rPr>
  </w:style>
  <w:style w:type="paragraph" w:customStyle="1" w:styleId="cellbody">
    <w:name w:val="cellbody"/>
    <w:basedOn w:val="Normal"/>
    <w:rsid w:val="0045207D"/>
    <w:pPr>
      <w:spacing w:before="20"/>
      <w:textAlignment w:val="baseline"/>
    </w:pPr>
    <w:rPr>
      <w:color w:val="000000"/>
      <w:sz w:val="22"/>
      <w:szCs w:val="22"/>
    </w:rPr>
  </w:style>
  <w:style w:type="paragraph" w:customStyle="1" w:styleId="b2">
    <w:name w:val="b2"/>
    <w:basedOn w:val="Normal"/>
    <w:rsid w:val="0045207D"/>
    <w:pPr>
      <w:spacing w:before="80"/>
      <w:ind w:left="567" w:hanging="283"/>
      <w:jc w:val="both"/>
      <w:textAlignment w:val="baseline"/>
    </w:pPr>
    <w:rPr>
      <w:color w:val="000000"/>
      <w:sz w:val="22"/>
      <w:szCs w:val="22"/>
    </w:rPr>
  </w:style>
  <w:style w:type="paragraph" w:customStyle="1" w:styleId="cf">
    <w:name w:val="cf"/>
    <w:basedOn w:val="Normal"/>
    <w:rsid w:val="0045207D"/>
    <w:pPr>
      <w:jc w:val="right"/>
      <w:textAlignment w:val="baseline"/>
    </w:pPr>
    <w:rPr>
      <w:i/>
      <w:iCs/>
      <w:color w:val="000000"/>
      <w:sz w:val="22"/>
      <w:szCs w:val="22"/>
    </w:rPr>
  </w:style>
  <w:style w:type="paragraph" w:customStyle="1" w:styleId="h3">
    <w:name w:val="h3"/>
    <w:basedOn w:val="Normal"/>
    <w:rsid w:val="0045207D"/>
    <w:pPr>
      <w:spacing w:before="240"/>
      <w:jc w:val="center"/>
      <w:textAlignment w:val="baseline"/>
    </w:pPr>
    <w:rPr>
      <w:b/>
      <w:bCs/>
      <w:color w:val="000000"/>
      <w:sz w:val="22"/>
      <w:szCs w:val="22"/>
    </w:rPr>
  </w:style>
  <w:style w:type="character" w:customStyle="1" w:styleId="bi">
    <w:name w:val="bi"/>
    <w:rsid w:val="0045207D"/>
    <w:rPr>
      <w:rFonts w:cs="Times New Roman"/>
    </w:rPr>
  </w:style>
  <w:style w:type="paragraph" w:customStyle="1" w:styleId="h2">
    <w:name w:val="h2"/>
    <w:basedOn w:val="Normal"/>
    <w:rsid w:val="0045207D"/>
    <w:pPr>
      <w:spacing w:before="240"/>
      <w:jc w:val="center"/>
      <w:textAlignment w:val="baseline"/>
    </w:pPr>
    <w:rPr>
      <w:b/>
      <w:bCs/>
      <w:color w:val="000000"/>
      <w:sz w:val="22"/>
      <w:szCs w:val="22"/>
    </w:rPr>
  </w:style>
  <w:style w:type="paragraph" w:styleId="Objetducommentaire">
    <w:name w:val="annotation subject"/>
    <w:basedOn w:val="Commentaire"/>
    <w:next w:val="Commentaire"/>
    <w:link w:val="ObjetducommentaireCar"/>
    <w:rsid w:val="0045207D"/>
    <w:rPr>
      <w:b/>
      <w:bCs/>
    </w:rPr>
  </w:style>
  <w:style w:type="character" w:customStyle="1" w:styleId="ObjetducommentaireCar">
    <w:name w:val="Objet du commentaire Car"/>
    <w:link w:val="Objetducommentaire"/>
    <w:rsid w:val="0045207D"/>
    <w:rPr>
      <w:b/>
      <w:bCs/>
    </w:rPr>
  </w:style>
  <w:style w:type="character" w:styleId="Numrodepage">
    <w:name w:val="page number"/>
    <w:rsid w:val="0045207D"/>
  </w:style>
  <w:style w:type="character" w:customStyle="1" w:styleId="En-tteCar">
    <w:name w:val="En-tête Car"/>
    <w:aliases w:val="En-tête1 Car"/>
    <w:link w:val="En-tte"/>
    <w:rsid w:val="0045207D"/>
    <w:rPr>
      <w:sz w:val="24"/>
      <w:szCs w:val="24"/>
    </w:rPr>
  </w:style>
  <w:style w:type="character" w:customStyle="1" w:styleId="PieddepageCar">
    <w:name w:val="Pied de page Car"/>
    <w:link w:val="Pieddepage"/>
    <w:rsid w:val="0045207D"/>
    <w:rPr>
      <w:sz w:val="24"/>
      <w:szCs w:val="24"/>
    </w:rPr>
  </w:style>
  <w:style w:type="character" w:customStyle="1" w:styleId="TextedebullesCar">
    <w:name w:val="Texte de bulles Car"/>
    <w:link w:val="Textedebulles"/>
    <w:rsid w:val="0045207D"/>
    <w:rPr>
      <w:rFonts w:ascii="Tahoma" w:hAnsi="Tahoma" w:cs="Tahoma"/>
      <w:sz w:val="16"/>
      <w:szCs w:val="16"/>
    </w:rPr>
  </w:style>
  <w:style w:type="character" w:customStyle="1" w:styleId="hps">
    <w:name w:val="hps"/>
    <w:rsid w:val="0045207D"/>
  </w:style>
  <w:style w:type="paragraph" w:styleId="Paragraphedeliste">
    <w:name w:val="List Paragraph"/>
    <w:basedOn w:val="Normal"/>
    <w:uiPriority w:val="34"/>
    <w:qFormat/>
    <w:rsid w:val="0045207D"/>
    <w:pPr>
      <w:ind w:left="708"/>
    </w:pPr>
  </w:style>
  <w:style w:type="paragraph" w:customStyle="1" w:styleId="Default">
    <w:name w:val="Default"/>
    <w:rsid w:val="0045207D"/>
    <w:pPr>
      <w:autoSpaceDE w:val="0"/>
      <w:autoSpaceDN w:val="0"/>
      <w:adjustRightInd w:val="0"/>
    </w:pPr>
    <w:rPr>
      <w:rFonts w:ascii="Verdana" w:hAnsi="Verdana" w:cs="Verdana"/>
      <w:color w:val="000000"/>
      <w:sz w:val="24"/>
      <w:szCs w:val="24"/>
    </w:rPr>
  </w:style>
  <w:style w:type="character" w:styleId="Accentuation">
    <w:name w:val="Emphasis"/>
    <w:qFormat/>
    <w:rsid w:val="0045207D"/>
    <w:rPr>
      <w:i/>
      <w:iCs/>
    </w:rPr>
  </w:style>
  <w:style w:type="paragraph" w:styleId="Rvision">
    <w:name w:val="Revision"/>
    <w:hidden/>
    <w:uiPriority w:val="99"/>
    <w:semiHidden/>
    <w:rsid w:val="00854919"/>
    <w:rPr>
      <w:sz w:val="24"/>
      <w:szCs w:val="24"/>
    </w:rPr>
  </w:style>
  <w:style w:type="character" w:customStyle="1" w:styleId="fontstyle01">
    <w:name w:val="fontstyle01"/>
    <w:basedOn w:val="Policepardfaut"/>
    <w:rsid w:val="007454F4"/>
    <w:rPr>
      <w:rFonts w:ascii="ArialMT" w:hAnsi="Arial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42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6430C-10EB-47C2-979F-E97E25750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5144</Words>
  <Characters>28294</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FICHE</vt:lpstr>
    </vt:vector>
  </TitlesOfParts>
  <Company>EAV</Company>
  <LinksUpToDate>false</LinksUpToDate>
  <CharactersWithSpaces>33372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dc:title>
  <dc:creator>osac</dc:creator>
  <cp:lastModifiedBy>DOUEK Raphaël</cp:lastModifiedBy>
  <cp:revision>4</cp:revision>
  <cp:lastPrinted>2021-02-24T14:14:00Z</cp:lastPrinted>
  <dcterms:created xsi:type="dcterms:W3CDTF">2025-08-26T15:23:00Z</dcterms:created>
  <dcterms:modified xsi:type="dcterms:W3CDTF">2025-08-27T13:44:00Z</dcterms:modified>
</cp:coreProperties>
</file>